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rFonts w:ascii="Arial" w:hAnsi="Arial" w:cs="Arial"/>
          <w:b/>
          <w:b/>
        </w:rPr>
      </w:pPr>
      <w:r>
        <w:rPr>
          <w:rFonts w:cs="Arial" w:ascii="Arial" w:hAnsi="Arial"/>
          <w:b/>
        </w:rPr>
      </w:r>
    </w:p>
    <w:tbl>
      <w:tblPr>
        <w:tblW w:w="10314" w:type="dxa"/>
        <w:jc w:val="left"/>
        <w:tblInd w:w="0" w:type="dxa"/>
        <w:tblCellMar>
          <w:top w:w="0" w:type="dxa"/>
          <w:left w:w="108" w:type="dxa"/>
          <w:bottom w:w="0" w:type="dxa"/>
          <w:right w:w="108" w:type="dxa"/>
        </w:tblCellMar>
        <w:tblLook w:val="00a0"/>
      </w:tblPr>
      <w:tblGrid>
        <w:gridCol w:w="6628"/>
        <w:gridCol w:w="3685"/>
      </w:tblGrid>
      <w:tr>
        <w:trPr>
          <w:trHeight w:val="3268" w:hRule="atLeast"/>
        </w:trPr>
        <w:tc>
          <w:tcPr>
            <w:tcW w:w="6628" w:type="dxa"/>
            <w:tcBorders/>
            <w:shd w:fill="auto" w:val="clear"/>
          </w:tcPr>
          <w:p>
            <w:pPr>
              <w:pStyle w:val="Normal"/>
              <w:rPr>
                <w:rFonts w:ascii="Verdana" w:hAnsi="Verdana"/>
              </w:rPr>
            </w:pPr>
            <w:r>
              <w:rPr>
                <w:rFonts w:eastAsia="MS MinNew Roman" w:cs="Arial" w:ascii="Verdana" w:hAnsi="Verdana"/>
                <w:b/>
                <w:rPrChange w:id="0" w:author="TA " w:date="2019-10-16T08:16:18Z"/>
              </w:rPr>
              <w:t>GG3 GROUP GLOBAL 3000</w:t>
            </w:r>
            <w:del w:id="1" w:author="TA " w:date="2019-10-16T08:28:47Z">
              <w:r>
                <w:rPr>
                  <w:rFonts w:eastAsia="MS MinNew Roman" w:cs="Arial" w:ascii="Verdana" w:hAnsi="Verdana"/>
                  <w:b/>
                </w:rPr>
                <w:delText xml:space="preserve"> </w:delText>
              </w:r>
            </w:del>
            <w:r>
              <w:rPr>
                <w:rFonts w:eastAsia="MS MinNew Roman" w:cs="Arial" w:ascii="Verdana" w:hAnsi="Verdana"/>
                <w:b/>
                <w:rPrChange w:id="0" w:author="TA " w:date="2019-10-16T08:16:18Z"/>
              </w:rPr>
              <w:t xml:space="preserve">    </w:t>
            </w:r>
            <w:del w:id="3" w:author="TA " w:date="2019-10-16T08:08:55Z">
              <w:r>
                <w:rPr>
                  <w:rFonts w:eastAsia="MS MinNew Roman" w:cs="Arial" w:ascii="Verdana" w:hAnsi="Verdana"/>
                  <w:b/>
                </w:rPr>
                <w:delText xml:space="preserve">  </w:delText>
              </w:r>
            </w:del>
            <w:del w:id="4" w:author="TA " w:date="2019-10-16T08:08:55Z">
              <w:r>
                <w:rPr>
                  <w:rFonts w:eastAsia="MS MinNew Roman" w:cs="Arial" w:ascii="Verdana" w:hAnsi="Verdana"/>
                  <w:b/>
                  <w:i/>
                  <w:color w:val="FF0000"/>
                </w:rPr>
                <w:delText>(Fonttyp wie Webseite)</w:delText>
              </w:r>
            </w:del>
            <w:del w:id="5" w:author="TA " w:date="2019-10-16T08:08:55Z">
              <w:r>
                <w:rPr>
                  <w:rFonts w:eastAsia="MS MinNew Roman" w:cs="Arial" w:ascii="Verdana" w:hAnsi="Verdana"/>
                  <w:b/>
                </w:rPr>
                <w:delText xml:space="preserve"> </w:delText>
              </w:r>
            </w:del>
            <w:r>
              <w:rPr>
                <w:rFonts w:eastAsia="MS MinNew Roman" w:cs="Arial" w:ascii="Verdana" w:hAnsi="Verdana"/>
                <w:rPrChange w:id="0" w:author="TA " w:date="2019-10-16T08:16:18Z"/>
              </w:rPr>
              <w:t xml:space="preserve">                             </w:t>
            </w:r>
          </w:p>
          <w:p>
            <w:pPr>
              <w:pStyle w:val="Normal"/>
              <w:rPr>
                <w:rFonts w:ascii="Arial" w:hAnsi="Arial" w:eastAsia="MS MinNew Roman" w:cs="Arial"/>
                <w:sz w:val="22"/>
                <w:szCs w:val="22"/>
              </w:rPr>
            </w:pPr>
            <w:r>
              <w:rPr>
                <w:rFonts w:eastAsia="MS MinNew Roman" w:cs="Arial" w:ascii="Verdana" w:hAnsi="Verdana"/>
                <w:sz w:val="22"/>
                <w:szCs w:val="22"/>
                <w:rPrChange w:id="0" w:author="TA " w:date="2019-10-16T08:16:18Z"/>
              </w:rPr>
              <w:t>Galerie für nachhaltige Kunst in Berlin</w:t>
            </w:r>
          </w:p>
          <w:p>
            <w:pPr>
              <w:pStyle w:val="Normal"/>
              <w:ind w:right="-675" w:hanging="0"/>
              <w:rPr>
                <w:rFonts w:ascii="Verdana" w:hAnsi="Verdana" w:eastAsia="MS MinNew Roman" w:cs="Arial"/>
                <w:b/>
                <w:b/>
                <w:sz w:val="32"/>
                <w:szCs w:val="32"/>
              </w:rPr>
            </w:pPr>
            <w:r>
              <w:rPr>
                <w:rFonts w:eastAsia="MS MinNew Roman" w:cs="Arial" w:ascii="Verdana" w:hAnsi="Verdana"/>
                <w:b/>
                <w:sz w:val="32"/>
                <w:szCs w:val="32"/>
                <w:rPrChange w:id="0" w:author="TA " w:date="2019-10-16T08:16:18Z"/>
              </w:rPr>
            </w:r>
          </w:p>
          <w:p>
            <w:pPr>
              <w:pStyle w:val="Normal"/>
              <w:rPr>
                <w:rFonts w:ascii="Arial" w:hAnsi="Arial" w:eastAsia="MS MinNew Roman" w:cs="Arial"/>
                <w:b/>
                <w:b/>
              </w:rPr>
            </w:pPr>
            <w:r>
              <w:rPr>
                <w:rFonts w:eastAsia="MS MinNew Roman" w:cs="Arial" w:ascii="Verdana" w:hAnsi="Verdana"/>
                <w:b/>
                <w:rPrChange w:id="0" w:author="TA " w:date="2019-10-16T08:16:18Z"/>
              </w:rPr>
              <w:t>ARTISTS FOR FUTURE</w:t>
            </w:r>
          </w:p>
          <w:p>
            <w:pPr>
              <w:pStyle w:val="Normal"/>
              <w:rPr>
                <w:rFonts w:ascii="Arial" w:hAnsi="Arial" w:eastAsia="MS MinNew Roman" w:cs="Arial"/>
                <w:sz w:val="22"/>
                <w:szCs w:val="22"/>
              </w:rPr>
            </w:pPr>
            <w:r>
              <w:rPr>
                <w:rFonts w:eastAsia="MS MinNew Roman" w:cs="Arial" w:ascii="Verdana" w:hAnsi="Verdana"/>
                <w:sz w:val="22"/>
                <w:szCs w:val="22"/>
                <w:rPrChange w:id="0" w:author="TA " w:date="2019-10-16T08:16:18Z"/>
              </w:rPr>
              <w:t>Ausstellung 1.11. bis 13.12.</w:t>
            </w:r>
            <w:del w:id="11" w:author="David Strohm" w:date="2019-10-15T19:56:00Z">
              <w:r>
                <w:rPr>
                  <w:rFonts w:eastAsia="MS MinNew Roman" w:cs="Arial" w:ascii="Verdana" w:hAnsi="Verdana"/>
                  <w:sz w:val="22"/>
                  <w:szCs w:val="22"/>
                </w:rPr>
                <w:delText xml:space="preserve"> </w:delText>
              </w:r>
            </w:del>
            <w:r>
              <w:rPr>
                <w:rFonts w:eastAsia="MS MinNew Roman" w:cs="Arial" w:ascii="Verdana" w:hAnsi="Verdana"/>
                <w:sz w:val="22"/>
                <w:szCs w:val="22"/>
                <w:rPrChange w:id="0" w:author="TA " w:date="2019-10-16T08:16:18Z"/>
              </w:rPr>
              <w:t>2019</w:t>
            </w:r>
          </w:p>
          <w:p>
            <w:pPr>
              <w:pStyle w:val="Normal"/>
              <w:rPr>
                <w:rFonts w:ascii="Arial" w:hAnsi="Arial" w:eastAsia="MS MinNew Roman" w:cs="Arial"/>
                <w:sz w:val="22"/>
                <w:szCs w:val="22"/>
              </w:rPr>
            </w:pPr>
            <w:r>
              <w:rPr>
                <w:rFonts w:eastAsia="MS MinNew Roman" w:cs="Arial" w:ascii="Verdana" w:hAnsi="Verdana"/>
                <w:sz w:val="22"/>
                <w:szCs w:val="22"/>
                <w:rPrChange w:id="0" w:author="TA " w:date="2019-10-16T08:16:18Z"/>
              </w:rPr>
              <w:t xml:space="preserve">Geöffnet </w:t>
            </w:r>
            <w:del w:id="14" w:author="David Strohm" w:date="2019-10-15T19:56:00Z">
              <w:r>
                <w:rPr>
                  <w:rFonts w:eastAsia="MS MinNew Roman" w:cs="Arial" w:ascii="Verdana" w:hAnsi="Verdana"/>
                  <w:sz w:val="22"/>
                  <w:szCs w:val="22"/>
                </w:rPr>
                <w:delText xml:space="preserve">am </w:delText>
              </w:r>
            </w:del>
            <w:r>
              <w:rPr>
                <w:rFonts w:eastAsia="MS MinNew Roman" w:cs="Arial" w:ascii="Verdana" w:hAnsi="Verdana"/>
                <w:sz w:val="22"/>
                <w:szCs w:val="22"/>
                <w:rPrChange w:id="0" w:author="TA " w:date="2019-10-16T08:16:18Z"/>
              </w:rPr>
              <w:t>freitags 17</w:t>
            </w:r>
            <w:del w:id="16" w:author="David Strohm" w:date="2019-10-15T19:56:00Z">
              <w:r>
                <w:rPr>
                  <w:rFonts w:eastAsia="MS MinNew Roman" w:cs="Arial" w:ascii="Verdana" w:hAnsi="Verdana"/>
                  <w:sz w:val="22"/>
                  <w:szCs w:val="22"/>
                </w:rPr>
                <w:delText>-</w:delText>
              </w:r>
            </w:del>
            <w:ins w:id="17" w:author="David Strohm" w:date="2019-10-15T19:56:00Z">
              <w:r>
                <w:rPr>
                  <w:rFonts w:eastAsia="MS MinNew Roman" w:cs="Arial" w:ascii="Verdana" w:hAnsi="Verdana"/>
                  <w:sz w:val="22"/>
                  <w:szCs w:val="22"/>
                </w:rPr>
                <w:t xml:space="preserve"> bis </w:t>
              </w:r>
            </w:ins>
            <w:r>
              <w:rPr>
                <w:rFonts w:eastAsia="MS MinNew Roman" w:cs="Arial" w:ascii="Verdana" w:hAnsi="Verdana"/>
                <w:sz w:val="22"/>
                <w:szCs w:val="22"/>
                <w:rPrChange w:id="0" w:author="TA " w:date="2019-10-16T08:16:18Z"/>
              </w:rPr>
              <w:t xml:space="preserve">20 Uhr </w:t>
            </w:r>
          </w:p>
          <w:p>
            <w:pPr>
              <w:pStyle w:val="Normal"/>
              <w:rPr>
                <w:rFonts w:ascii="Verdana" w:hAnsi="Verdana" w:eastAsia="MS MinNew Roman" w:cs="Arial"/>
                <w:b/>
                <w:b/>
                <w:sz w:val="22"/>
                <w:szCs w:val="22"/>
              </w:rPr>
            </w:pPr>
            <w:r>
              <w:rPr>
                <w:rFonts w:eastAsia="MS MinNew Roman" w:cs="Arial" w:ascii="Verdana" w:hAnsi="Verdana"/>
                <w:b/>
                <w:sz w:val="22"/>
                <w:szCs w:val="22"/>
                <w:rPrChange w:id="0" w:author="TA " w:date="2019-10-16T08:16:18Z"/>
              </w:rPr>
            </w:r>
          </w:p>
          <w:p>
            <w:pPr>
              <w:pStyle w:val="Normal"/>
              <w:rPr>
                <w:rFonts w:ascii="Arial" w:hAnsi="Arial" w:eastAsia="MS MinNew Roman" w:cs="Arial"/>
                <w:sz w:val="22"/>
                <w:szCs w:val="22"/>
              </w:rPr>
            </w:pPr>
            <w:r>
              <w:rPr>
                <w:rFonts w:eastAsia="MS MinNew Roman" w:cs="Arial" w:ascii="Verdana" w:hAnsi="Verdana"/>
                <w:sz w:val="22"/>
                <w:szCs w:val="22"/>
                <w:rPrChange w:id="0" w:author="TA " w:date="2019-10-16T08:16:18Z"/>
              </w:rPr>
              <w:t>Leuschnerdamm 19</w:t>
              <w:br/>
              <w:t>10999 Berlin-Kreuzberg</w:t>
            </w:r>
            <w:bookmarkStart w:id="0" w:name="_GoBack"/>
            <w:bookmarkEnd w:id="0"/>
          </w:p>
          <w:p>
            <w:pPr>
              <w:pStyle w:val="Normal"/>
              <w:textAlignment w:val="baseline"/>
              <w:rPr/>
            </w:pPr>
            <w:hyperlink r:id="rId2">
              <w:r>
                <w:rPr>
                  <w:rStyle w:val="ListLabel1"/>
                  <w:rFonts w:eastAsia="MS MinNew Roman" w:ascii="Verdana" w:hAnsi="Verdana"/>
                  <w:color w:val="333333"/>
                  <w:sz w:val="22"/>
                  <w:szCs w:val="22"/>
                  <w:rPrChange w:id="0" w:author="TA " w:date="2019-10-16T08:16:18Z"/>
                </w:rPr>
                <w:t>www.groupglobal3000.d</w:t>
              </w:r>
              <w:r>
                <w:rPr>
                  <w:rStyle w:val="ListLabel1"/>
                  <w:rFonts w:eastAsia="MS MinNew Roman" w:ascii="Arial" w:hAnsi="Arial"/>
                  <w:color w:val="333333"/>
                  <w:sz w:val="22"/>
                  <w:szCs w:val="22"/>
                </w:rPr>
                <w:t>e</w:t>
              </w:r>
            </w:hyperlink>
          </w:p>
        </w:tc>
        <w:tc>
          <w:tcPr>
            <w:tcW w:w="3685" w:type="dxa"/>
            <w:tcBorders/>
            <w:shd w:fill="auto" w:val="clear"/>
          </w:tcPr>
          <w:p>
            <w:pPr>
              <w:pStyle w:val="Normal"/>
              <w:rPr>
                <w:rFonts w:ascii="Arial" w:hAnsi="Arial" w:eastAsia="MS MinNew Roman" w:cs="Arial"/>
                <w:b/>
                <w:b/>
              </w:rPr>
            </w:pPr>
            <w:r>
              <w:rPr>
                <w:rFonts w:eastAsia="MS MinNew Roman" w:cs="Arial" w:ascii="Arial" w:hAnsi="Arial"/>
                <w:b/>
              </w:rPr>
            </w:r>
          </w:p>
          <w:p>
            <w:pPr>
              <w:pStyle w:val="Normal"/>
              <w:ind w:left="884" w:hanging="0"/>
              <w:rPr>
                <w:rFonts w:ascii="Arial" w:hAnsi="Arial" w:eastAsia="MS MinNew Roman" w:cs="Arial"/>
                <w:b/>
                <w:b/>
              </w:rPr>
            </w:pPr>
            <w:r>
              <w:rPr/>
              <mc:AlternateContent>
                <mc:Choice Requires="wps">
                  <w:drawing>
                    <wp:inline distT="0" distB="0" distL="0" distR="0">
                      <wp:extent cx="1517015" cy="1471295"/>
                      <wp:effectExtent l="0" t="0" r="0" b="0"/>
                      <wp:docPr id="1" name="Bild 1"/>
                      <a:graphic xmlns:a="http://schemas.openxmlformats.org/drawingml/2006/main">
                        <a:graphicData uri="http://schemas.openxmlformats.org/drawingml/2006/picture">
                          <pic:pic xmlns:pic="http://schemas.openxmlformats.org/drawingml/2006/picture">
                            <pic:nvPicPr>
                              <pic:cNvPr id="0" name="Bild 1" descr=""/>
                              <pic:cNvPicPr/>
                            </pic:nvPicPr>
                            <pic:blipFill>
                              <a:blip r:embed="rId3"/>
                              <a:stretch/>
                            </pic:blipFill>
                            <pic:spPr>
                              <a:xfrm>
                                <a:off x="0" y="0"/>
                                <a:ext cx="1516320" cy="1470600"/>
                              </a:xfrm>
                              <a:prstGeom prst="rect">
                                <a:avLst/>
                              </a:prstGeom>
                              <a:ln>
                                <a:noFill/>
                              </a:ln>
                            </pic:spPr>
                          </pic:pic>
                        </a:graphicData>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Bild 1" stroked="f" style="position:absolute;margin-left:0pt;margin-top:-115.85pt;width:119.35pt;height:115.75pt;mso-position-vertical:top" type="shapetype_75">
                      <v:imagedata r:id="rId3" o:detectmouseclick="t"/>
                      <w10:wrap type="none"/>
                      <v:stroke color="#3465a4" joinstyle="round" endcap="flat"/>
                    </v:shape>
                  </w:pict>
                </mc:Fallback>
              </mc:AlternateContent>
            </w:r>
          </w:p>
          <w:p>
            <w:pPr>
              <w:pStyle w:val="Normal"/>
              <w:jc w:val="center"/>
              <w:textAlignment w:val="baseline"/>
              <w:rPr>
                <w:rFonts w:ascii="Arial" w:hAnsi="Arial" w:eastAsia="MS MinNew Roman" w:cs="Arial"/>
                <w:b/>
                <w:b/>
              </w:rPr>
            </w:pPr>
            <w:r>
              <w:rPr>
                <w:rFonts w:eastAsia="MS MinNew Roman" w:cs="Arial" w:ascii="Arial" w:hAnsi="Arial"/>
                <w:b/>
              </w:rPr>
            </w:r>
          </w:p>
        </w:tc>
      </w:tr>
    </w:tbl>
    <w:p>
      <w:pPr>
        <w:pStyle w:val="Normal"/>
        <w:rPr>
          <w:rFonts w:ascii="Arial" w:hAnsi="Arial" w:cs="Arial"/>
          <w:b/>
          <w:b/>
        </w:rPr>
      </w:pPr>
      <w:r>
        <w:rPr>
          <w:rFonts w:cs="Arial" w:ascii="Arial" w:hAnsi="Arial"/>
          <w:b/>
        </w:rPr>
      </w:r>
    </w:p>
    <w:p>
      <w:pPr>
        <w:pStyle w:val="Normal"/>
        <w:rPr>
          <w:rFonts w:ascii="Arial" w:hAnsi="Arial" w:cs="Arial"/>
          <w:b/>
          <w:b/>
          <w:sz w:val="28"/>
          <w:szCs w:val="28"/>
        </w:rPr>
      </w:pPr>
      <w:r>
        <w:rPr>
          <w:rFonts w:cs="Arial" w:ascii="Verdana" w:hAnsi="Verdana"/>
          <w:b/>
          <w:rPrChange w:id="0" w:author="TA " w:date="2019-10-16T08:16:33Z"/>
        </w:rPr>
        <w:t>Pressemitteilung</w:t>
        <w:tab/>
      </w:r>
      <w:r>
        <w:rPr>
          <w:rFonts w:cs="Arial" w:ascii="Verdana" w:hAnsi="Verdana"/>
          <w:b/>
          <w:sz w:val="28"/>
          <w:szCs w:val="28"/>
          <w:rPrChange w:id="0" w:author="TA " w:date="2019-10-16T08:16:33Z"/>
        </w:rPr>
        <w:tab/>
        <w:tab/>
        <w:tab/>
        <w:tab/>
        <w:tab/>
        <w:tab/>
        <w:tab/>
        <w:rPrChange w:id="0" w:author="TA " w:date="2019-10-16T08:16:33Z"/>
      </w:r>
    </w:p>
    <w:p>
      <w:pPr>
        <w:pStyle w:val="Normal"/>
        <w:rPr>
          <w:rFonts w:ascii="Arial" w:hAnsi="Arial" w:cs="Arial"/>
          <w:b/>
          <w:b/>
          <w:i/>
          <w:i/>
          <w:color w:val="FF0000"/>
          <w:sz w:val="28"/>
          <w:szCs w:val="28"/>
        </w:rPr>
      </w:pPr>
      <w:del w:id="24" w:author="David Strohm" w:date="2019-10-15T19:57:00Z">
        <w:r>
          <w:rPr>
            <w:rFonts w:cs="Arial" w:ascii="Verdana" w:hAnsi="Verdana"/>
            <w:b/>
            <w:i/>
            <w:color w:val="FF0000"/>
            <w:sz w:val="28"/>
            <w:szCs w:val="28"/>
          </w:rPr>
          <w:delText>Aussagekräftige Headline in einer Zeile</w:delText>
        </w:r>
      </w:del>
      <w:ins w:id="25" w:author="David Strohm" w:date="2019-10-15T19:57:00Z">
        <w:r>
          <w:rPr>
            <w:rFonts w:ascii="Verdana" w:hAnsi="Verdana"/>
            <w:b/>
            <w:bCs/>
            <w:sz w:val="32"/>
            <w:szCs w:val="32"/>
          </w:rPr>
          <w:t>Zukunft mit Kunst – Kunst für Zukunft</w:t>
          <w:rPrChange w:id="0" w:author="TA " w:date="2019-10-16T08:14:49Z"/>
        </w:r>
      </w:ins>
    </w:p>
    <w:p>
      <w:pPr>
        <w:pStyle w:val="Normal"/>
        <w:ind w:left="7788" w:hanging="0"/>
        <w:textAlignment w:val="baseline"/>
        <w:rPr>
          <w:rFonts w:ascii="Arial" w:hAnsi="Arial"/>
          <w:color w:val="000000"/>
          <w:sz w:val="22"/>
          <w:szCs w:val="22"/>
          <w:lang w:val="de-CH"/>
        </w:rPr>
      </w:pPr>
      <w:r>
        <w:rPr>
          <w:rFonts w:ascii="Arial" w:hAnsi="Arial"/>
          <w:color w:val="000000"/>
          <w:sz w:val="22"/>
          <w:szCs w:val="22"/>
          <w:lang w:val="de-CH"/>
          <w:rPrChange w:id="0" w:author="TA " w:date="2019-10-16T08:14:49Z"/>
        </w:rPr>
      </w:r>
    </w:p>
    <w:p>
      <w:pPr>
        <w:pStyle w:val="Normal"/>
        <w:jc w:val="right"/>
        <w:textAlignment w:val="baseline"/>
        <w:rPr>
          <w:rFonts w:ascii="Arial" w:hAnsi="Arial"/>
          <w:color w:val="333333"/>
          <w:sz w:val="20"/>
          <w:szCs w:val="20"/>
          <w:lang w:val="en-US"/>
        </w:rPr>
      </w:pPr>
      <w:r>
        <w:rPr>
          <w:rFonts w:ascii="Arial" w:hAnsi="Arial"/>
          <w:color w:val="000000"/>
          <w:sz w:val="20"/>
          <w:szCs w:val="20"/>
          <w:lang w:val="en-US"/>
          <w:rPrChange w:id="0" w:author="TA " w:date="2019-10-16T08:14:49Z"/>
        </w:rPr>
        <w:t>Berlin, 21. Oktober 2019</w:t>
      </w:r>
    </w:p>
    <w:p>
      <w:pPr>
        <w:pStyle w:val="ListParagraph"/>
        <w:rPr/>
      </w:pPr>
      <w:del w:id="28" w:author="David Strohm" w:date="2019-10-15T19:58:00Z">
        <w:r>
          <w:rPr>
            <w:rFonts w:cs="Arial" w:ascii="Arial" w:hAnsi="Arial"/>
            <w:b/>
            <w:i/>
            <w:color w:val="000000"/>
            <w:sz w:val="22"/>
            <w:szCs w:val="22"/>
          </w:rPr>
          <w:delText>Wichtigster Fakt 1</w:delText>
        </w:r>
      </w:del>
      <w:ins w:id="29" w:author="David Strohm" w:date="2019-10-15T19:59:00Z">
        <w:r>
          <w:rPr>
            <w:rFonts w:cs="Arial" w:ascii="Verdana" w:hAnsi="Verdana"/>
            <w:b w:val="false"/>
            <w:bCs w:val="false"/>
            <w:i w:val="false"/>
            <w:iCs w:val="false"/>
            <w:color w:val="000000"/>
            <w:sz w:val="22"/>
            <w:szCs w:val="22"/>
          </w:rPr>
          <w:t>Künstler</w:t>
        </w:r>
      </w:ins>
      <w:del w:id="30" w:author="TA " w:date="2019-10-16T08:20:55Z">
        <w:r>
          <w:rPr>
            <w:rFonts w:cs="Arial" w:ascii="Verdana" w:hAnsi="Verdana"/>
            <w:b w:val="false"/>
            <w:bCs w:val="false"/>
            <w:i w:val="false"/>
            <w:iCs w:val="false"/>
            <w:color w:val="000000"/>
            <w:sz w:val="22"/>
            <w:szCs w:val="22"/>
          </w:rPr>
          <w:delText>I</w:delText>
        </w:r>
      </w:del>
      <w:ins w:id="31" w:author="TA " w:date="2019-10-16T08:20:59Z">
        <w:r>
          <w:rPr>
            <w:rFonts w:cs="Arial" w:ascii="Verdana" w:hAnsi="Verdana"/>
            <w:b w:val="false"/>
            <w:bCs w:val="false"/>
            <w:i w:val="false"/>
            <w:iCs w:val="false"/>
            <w:color w:val="000000"/>
            <w:sz w:val="22"/>
            <w:szCs w:val="22"/>
          </w:rPr>
          <w:t>/</w:t>
        </w:r>
      </w:ins>
      <w:ins w:id="32" w:author="TA " w:date="2019-10-16T08:21:10Z">
        <w:r>
          <w:rPr>
            <w:rFonts w:cs="Arial" w:ascii="Verdana" w:hAnsi="Verdana"/>
            <w:b w:val="false"/>
            <w:bCs w:val="false"/>
            <w:i w:val="false"/>
            <w:iCs w:val="false"/>
            <w:color w:val="000000"/>
            <w:sz w:val="22"/>
            <w:szCs w:val="22"/>
          </w:rPr>
          <w:t>i</w:t>
        </w:r>
      </w:ins>
      <w:ins w:id="33" w:author="David Strohm" w:date="2019-10-15T20:09:00Z">
        <w:r>
          <w:rPr>
            <w:rFonts w:cs="Arial" w:ascii="Verdana" w:hAnsi="Verdana"/>
            <w:b w:val="false"/>
            <w:bCs w:val="false"/>
            <w:i w:val="false"/>
            <w:iCs w:val="false"/>
            <w:color w:val="000000"/>
            <w:sz w:val="22"/>
            <w:szCs w:val="22"/>
          </w:rPr>
          <w:t>nnen</w:t>
        </w:r>
      </w:ins>
      <w:ins w:id="34" w:author="David Strohm" w:date="2019-10-15T19:59:00Z">
        <w:r>
          <w:rPr>
            <w:rFonts w:cs="Arial" w:ascii="Verdana" w:hAnsi="Verdana"/>
            <w:b w:val="false"/>
            <w:bCs w:val="false"/>
            <w:i w:val="false"/>
            <w:iCs w:val="false"/>
            <w:color w:val="000000"/>
            <w:sz w:val="22"/>
            <w:szCs w:val="22"/>
          </w:rPr>
          <w:t xml:space="preserve"> engagieren sich für ein</w:t>
        </w:r>
      </w:ins>
      <w:ins w:id="35" w:author="David Strohm" w:date="2019-10-15T20:00:00Z">
        <w:r>
          <w:rPr>
            <w:rFonts w:cs="Arial" w:ascii="Verdana" w:hAnsi="Verdana"/>
            <w:b w:val="false"/>
            <w:bCs w:val="false"/>
            <w:i w:val="false"/>
            <w:iCs w:val="false"/>
            <w:color w:val="000000"/>
            <w:sz w:val="22"/>
            <w:szCs w:val="22"/>
          </w:rPr>
          <w:t>e</w:t>
        </w:r>
      </w:ins>
      <w:ins w:id="36" w:author="David Strohm" w:date="2019-10-15T19:59:00Z">
        <w:r>
          <w:rPr>
            <w:rFonts w:cs="Arial" w:ascii="Verdana" w:hAnsi="Verdana"/>
            <w:b w:val="false"/>
            <w:bCs w:val="false"/>
            <w:i w:val="false"/>
            <w:iCs w:val="false"/>
            <w:color w:val="000000"/>
            <w:sz w:val="22"/>
            <w:szCs w:val="22"/>
          </w:rPr>
          <w:t xml:space="preserve"> lebenswerte Zukunft </w:t>
          <w:rPrChange w:id="0" w:author="TA " w:date="2019-10-16T08:16:58Z"/>
        </w:r>
      </w:ins>
    </w:p>
    <w:p>
      <w:pPr>
        <w:pStyle w:val="ListParagraph"/>
        <w:numPr>
          <w:ilvl w:val="0"/>
          <w:numId w:val="0"/>
        </w:numPr>
        <w:ind w:left="1440" w:hanging="0"/>
        <w:rPr>
          <w:rFonts w:ascii="Verdana" w:hAnsi="Verdana"/>
          <w:b w:val="false"/>
          <w:b w:val="false"/>
          <w:bCs w:val="false"/>
          <w:i w:val="false"/>
          <w:i w:val="false"/>
          <w:iCs w:val="false"/>
          <w:color w:val="000000"/>
          <w:ins w:id="42" w:author="David Strohm" w:date="2019-10-15T19:59:00Z"/>
        </w:rPr>
      </w:pPr>
      <w:del w:id="37" w:author="TA " w:date="2019-10-16T08:09:52Z">
        <w:r>
          <w:rPr>
            <w:rFonts w:cs="Arial" w:ascii="Verdana" w:hAnsi="Verdana"/>
            <w:b w:val="false"/>
            <w:bCs w:val="false"/>
            <w:i w:val="false"/>
            <w:iCs w:val="false"/>
            <w:color w:val="000000"/>
            <w:sz w:val="22"/>
            <w:szCs w:val="22"/>
          </w:rPr>
          <w:delText>Diesen</w:delText>
        </w:r>
      </w:del>
      <w:del w:id="38" w:author="TA " w:date="2019-10-16T08:09:52Z">
        <w:r>
          <w:rPr>
            <w:rFonts w:cs="Arial" w:ascii="Verdana" w:hAnsi="Verdana"/>
            <w:b w:val="false"/>
            <w:bCs w:val="false"/>
            <w:i w:val="false"/>
            <w:iCs w:val="false"/>
            <w:color w:val="000000"/>
            <w:sz w:val="22"/>
            <w:szCs w:val="22"/>
          </w:rPr>
          <w:delText xml:space="preserve"> Beitrag </w:delText>
        </w:r>
      </w:del>
      <w:del w:id="39" w:author="TA " w:date="2019-10-16T08:09:55Z">
        <w:r>
          <w:rPr>
            <w:rFonts w:cs="Arial" w:ascii="Verdana" w:hAnsi="Verdana"/>
            <w:b w:val="false"/>
            <w:bCs w:val="false"/>
            <w:i w:val="false"/>
            <w:iCs w:val="false"/>
            <w:color w:val="000000"/>
            <w:sz w:val="22"/>
            <w:szCs w:val="22"/>
          </w:rPr>
          <w:delText xml:space="preserve">leistet </w:delText>
        </w:r>
      </w:del>
      <w:ins w:id="40" w:author="David Strohm" w:date="2019-10-15T19:59:00Z">
        <w:r>
          <w:rPr>
            <w:rFonts w:cs="Arial" w:ascii="Verdana" w:hAnsi="Verdana"/>
            <w:b w:val="false"/>
            <w:bCs w:val="false"/>
            <w:i w:val="false"/>
            <w:iCs w:val="false"/>
            <w:color w:val="000000"/>
            <w:sz w:val="22"/>
            <w:szCs w:val="22"/>
          </w:rPr>
          <w:t xml:space="preserve">Kunst </w:t>
        </w:r>
      </w:ins>
      <w:ins w:id="41" w:author="David Strohm" w:date="2019-10-15T20:01:00Z">
        <w:r>
          <w:rPr>
            <w:rFonts w:cs="Arial" w:ascii="Verdana" w:hAnsi="Verdana"/>
            <w:b w:val="false"/>
            <w:bCs w:val="false"/>
            <w:i w:val="false"/>
            <w:iCs w:val="false"/>
            <w:color w:val="000000"/>
            <w:sz w:val="22"/>
            <w:szCs w:val="22"/>
          </w:rPr>
          <w:t xml:space="preserve">für die Bewegung </w:t>
        </w:r>
      </w:ins>
    </w:p>
    <w:p>
      <w:pPr>
        <w:pStyle w:val="ListParagraph"/>
        <w:numPr>
          <w:ilvl w:val="0"/>
          <w:numId w:val="0"/>
        </w:numPr>
        <w:ind w:left="1440" w:hanging="0"/>
        <w:rPr>
          <w:rFonts w:ascii="Verdana" w:hAnsi="Verdana"/>
          <w:b w:val="false"/>
          <w:b w:val="false"/>
          <w:bCs w:val="false"/>
          <w:i w:val="false"/>
          <w:i w:val="false"/>
          <w:iCs w:val="false"/>
          <w:color w:val="000000"/>
          <w:del w:id="50" w:author="David Strohm" w:date="2019-10-15T19:59:00Z"/>
        </w:rPr>
      </w:pPr>
      <w:ins w:id="43" w:author="David Strohm" w:date="2019-10-15T19:59:00Z">
        <w:r>
          <w:rPr>
            <w:rFonts w:cs="Arial" w:ascii="Verdana" w:hAnsi="Verdana"/>
            <w:b w:val="false"/>
            <w:bCs w:val="false"/>
            <w:i w:val="false"/>
            <w:iCs w:val="false"/>
            <w:color w:val="000000"/>
            <w:sz w:val="22"/>
            <w:szCs w:val="22"/>
          </w:rPr>
          <w:t xml:space="preserve">Jeden Freitag </w:t>
        </w:r>
      </w:ins>
      <w:ins w:id="44" w:author="David Strohm" w:date="2019-10-15T20:00:00Z">
        <w:r>
          <w:rPr>
            <w:rFonts w:cs="Arial" w:ascii="Verdana" w:hAnsi="Verdana"/>
            <w:b w:val="false"/>
            <w:bCs w:val="false"/>
            <w:i w:val="false"/>
            <w:iCs w:val="false"/>
            <w:color w:val="000000"/>
            <w:sz w:val="22"/>
            <w:szCs w:val="22"/>
          </w:rPr>
          <w:t xml:space="preserve">Kunst </w:t>
        </w:r>
      </w:ins>
      <w:ins w:id="45" w:author="David Strohm" w:date="2019-10-15T20:01:00Z">
        <w:r>
          <w:rPr>
            <w:rFonts w:cs="Arial" w:ascii="Verdana" w:hAnsi="Verdana"/>
            <w:b w:val="false"/>
            <w:bCs w:val="false"/>
            <w:i w:val="false"/>
            <w:iCs w:val="false"/>
            <w:color w:val="000000"/>
            <w:sz w:val="22"/>
            <w:szCs w:val="22"/>
          </w:rPr>
          <w:t>bei GG3</w:t>
        </w:r>
      </w:ins>
      <w:ins w:id="46" w:author="David Strohm" w:date="2019-10-15T20:09:00Z">
        <w:r>
          <w:rPr>
            <w:rFonts w:cs="Arial" w:ascii="Verdana" w:hAnsi="Verdana"/>
            <w:b w:val="false"/>
            <w:bCs w:val="false"/>
            <w:i w:val="false"/>
            <w:iCs w:val="false"/>
            <w:color w:val="000000"/>
            <w:sz w:val="22"/>
            <w:szCs w:val="22"/>
          </w:rPr>
          <w:t xml:space="preserve"> –</w:t>
        </w:r>
      </w:ins>
      <w:ins w:id="47" w:author="David Strohm" w:date="2019-10-15T20:00:00Z">
        <w:r>
          <w:rPr>
            <w:rFonts w:cs="Arial" w:ascii="Verdana" w:hAnsi="Verdana"/>
            <w:b w:val="false"/>
            <w:bCs w:val="false"/>
            <w:i w:val="false"/>
            <w:iCs w:val="false"/>
            <w:color w:val="000000"/>
            <w:sz w:val="22"/>
            <w:szCs w:val="22"/>
          </w:rPr>
          <w:t xml:space="preserve"> Friday for Future</w:t>
        </w:r>
      </w:ins>
      <w:ins w:id="48" w:author="David Strohm" w:date="2019-10-15T20:01:00Z">
        <w:r>
          <w:rPr>
            <w:rFonts w:cs="Arial" w:ascii="Verdana" w:hAnsi="Verdana"/>
            <w:b w:val="false"/>
            <w:bCs w:val="false"/>
            <w:i w:val="false"/>
            <w:iCs w:val="false"/>
            <w:color w:val="000000"/>
            <w:sz w:val="22"/>
            <w:szCs w:val="22"/>
          </w:rPr>
          <w:t xml:space="preserve"> </w:t>
        </w:r>
      </w:ins>
      <w:del w:id="49" w:author="David Strohm" w:date="2019-10-15T19:59:00Z">
        <w:r>
          <w:rPr>
            <w:rFonts w:cs="Arial" w:ascii="Verdana" w:hAnsi="Verdana"/>
            <w:b w:val="false"/>
            <w:bCs w:val="false"/>
            <w:i w:val="false"/>
            <w:iCs w:val="false"/>
            <w:color w:val="000000"/>
            <w:sz w:val="22"/>
            <w:szCs w:val="22"/>
          </w:rPr>
          <w:delText>Wichtigster Fakt 2</w:delText>
        </w:r>
      </w:del>
    </w:p>
    <w:p>
      <w:pPr>
        <w:pStyle w:val="ListParagraph"/>
        <w:numPr>
          <w:ilvl w:val="0"/>
          <w:numId w:val="1"/>
        </w:numPr>
        <w:rPr>
          <w:rFonts w:cs="Arial"/>
          <w:sz w:val="22"/>
          <w:szCs w:val="22"/>
        </w:rPr>
      </w:pPr>
      <w:del w:id="51" w:author="David Strohm" w:date="2019-10-15T20:00:00Z">
        <w:r>
          <w:rPr>
            <w:rFonts w:cs="Arial" w:ascii="Verdana" w:hAnsi="Verdana"/>
            <w:b w:val="false"/>
            <w:bCs w:val="false"/>
            <w:i w:val="false"/>
            <w:iCs w:val="false"/>
            <w:color w:val="000000"/>
            <w:sz w:val="22"/>
            <w:szCs w:val="22"/>
          </w:rPr>
          <w:delText>Wichtigster Fakt 3</w:delText>
          <w:rPrChange w:id="0" w:author="TA " w:date="2019-10-16T08:16:58Z"/>
        </w:r>
      </w:del>
    </w:p>
    <w:p>
      <w:pPr>
        <w:pStyle w:val="Normal"/>
        <w:rPr>
          <w:rFonts w:ascii="Verdana" w:hAnsi="Verdana" w:cs="Arial"/>
          <w:b w:val="false"/>
          <w:b w:val="false"/>
          <w:bCs w:val="false"/>
          <w:i w:val="false"/>
          <w:i w:val="false"/>
          <w:iCs w:val="false"/>
          <w:color w:val="000000"/>
          <w:sz w:val="22"/>
          <w:szCs w:val="22"/>
        </w:rPr>
      </w:pPr>
      <w:r>
        <w:rPr>
          <w:rFonts w:cs="Arial" w:ascii="Verdana" w:hAnsi="Verdana"/>
          <w:b w:val="false"/>
          <w:bCs w:val="false"/>
          <w:i w:val="false"/>
          <w:iCs w:val="false"/>
          <w:color w:val="000000"/>
          <w:sz w:val="22"/>
          <w:szCs w:val="22"/>
          <w:rPrChange w:id="0" w:author="TA " w:date="2019-10-16T08:14:49Z"/>
        </w:rPr>
        <w:rPrChange w:id="0" w:author="TA " w:date="2019-10-16T08:14:49Z"/>
      </w:r>
    </w:p>
    <w:p>
      <w:pPr>
        <w:pStyle w:val="Normal"/>
        <w:spacing w:lineRule="auto" w:line="276"/>
        <w:rPr>
          <w:rFonts w:ascii="Verdana" w:hAnsi="Verdana"/>
          <w:i w:val="false"/>
          <w:i w:val="false"/>
          <w:iCs w:val="false"/>
          <w:color w:val="000000"/>
          <w:sz w:val="22"/>
          <w:szCs w:val="22"/>
        </w:rPr>
      </w:pPr>
      <w:ins w:id="53" w:author="David Strohm" w:date="2019-10-15T20:03:00Z">
        <w:r>
          <w:rPr>
            <w:rFonts w:cs="Arial" w:ascii="Verdana" w:hAnsi="Verdana"/>
            <w:i w:val="false"/>
            <w:iCs w:val="false"/>
            <w:color w:val="000000"/>
            <w:sz w:val="22"/>
            <w:szCs w:val="22"/>
          </w:rPr>
          <w:t xml:space="preserve">Objekte, </w:t>
        </w:r>
      </w:ins>
      <w:ins w:id="54" w:author="David Strohm" w:date="2019-10-15T20:04:00Z">
        <w:r>
          <w:rPr>
            <w:rFonts w:cs="Arial" w:ascii="Verdana" w:hAnsi="Verdana"/>
            <w:i w:val="false"/>
            <w:iCs w:val="false"/>
            <w:color w:val="000000"/>
            <w:sz w:val="22"/>
            <w:szCs w:val="22"/>
          </w:rPr>
          <w:t xml:space="preserve">Bilder, </w:t>
        </w:r>
      </w:ins>
      <w:ins w:id="55" w:author="David Strohm" w:date="2019-10-15T20:03:00Z">
        <w:r>
          <w:rPr>
            <w:rFonts w:cs="Arial" w:ascii="Verdana" w:hAnsi="Verdana"/>
            <w:i w:val="false"/>
            <w:iCs w:val="false"/>
            <w:color w:val="000000"/>
            <w:sz w:val="22"/>
            <w:szCs w:val="22"/>
          </w:rPr>
          <w:t xml:space="preserve">Fotos, </w:t>
        </w:r>
      </w:ins>
      <w:ins w:id="56" w:author="David Strohm" w:date="2019-10-15T20:04:00Z">
        <w:r>
          <w:rPr>
            <w:rFonts w:cs="Arial" w:ascii="Verdana" w:hAnsi="Verdana"/>
            <w:i w:val="false"/>
            <w:iCs w:val="false"/>
            <w:color w:val="000000"/>
            <w:sz w:val="22"/>
            <w:szCs w:val="22"/>
          </w:rPr>
          <w:t>Co</w:t>
        </w:r>
      </w:ins>
      <w:ins w:id="57" w:author="David Strohm" w:date="2019-10-15T20:03:00Z">
        <w:r>
          <w:rPr>
            <w:rFonts w:cs="Arial" w:ascii="Verdana" w:hAnsi="Verdana"/>
            <w:i w:val="false"/>
            <w:iCs w:val="false"/>
            <w:color w:val="000000"/>
            <w:sz w:val="22"/>
            <w:szCs w:val="22"/>
          </w:rPr>
          <w:t>llage</w:t>
        </w:r>
      </w:ins>
      <w:ins w:id="58" w:author="David Strohm" w:date="2019-10-15T20:04:00Z">
        <w:r>
          <w:rPr>
            <w:rFonts w:cs="Arial" w:ascii="Verdana" w:hAnsi="Verdana"/>
            <w:i w:val="false"/>
            <w:iCs w:val="false"/>
            <w:color w:val="000000"/>
            <w:sz w:val="22"/>
            <w:szCs w:val="22"/>
          </w:rPr>
          <w:t>n</w:t>
        </w:r>
      </w:ins>
      <w:ins w:id="59" w:author="David Strohm" w:date="2019-10-15T20:03:00Z">
        <w:r>
          <w:rPr>
            <w:rFonts w:cs="Arial" w:ascii="Verdana" w:hAnsi="Verdana"/>
            <w:i w:val="false"/>
            <w:iCs w:val="false"/>
            <w:color w:val="000000"/>
            <w:sz w:val="22"/>
            <w:szCs w:val="22"/>
          </w:rPr>
          <w:t xml:space="preserve">, Video, Audio, </w:t>
        </w:r>
      </w:ins>
      <w:ins w:id="60" w:author="David Strohm" w:date="2019-10-15T20:05:00Z">
        <w:r>
          <w:rPr>
            <w:rFonts w:cs="Arial" w:ascii="Verdana" w:hAnsi="Verdana"/>
            <w:i w:val="false"/>
            <w:iCs w:val="false"/>
            <w:color w:val="000000"/>
            <w:sz w:val="22"/>
            <w:szCs w:val="22"/>
          </w:rPr>
          <w:t xml:space="preserve">Tanz, Musik, Performance, </w:t>
        </w:r>
      </w:ins>
      <w:ins w:id="61" w:author="David Strohm" w:date="2019-10-15T20:03:00Z">
        <w:r>
          <w:rPr>
            <w:rFonts w:cs="Arial" w:ascii="Verdana" w:hAnsi="Verdana"/>
            <w:i w:val="false"/>
            <w:iCs w:val="false"/>
            <w:color w:val="000000"/>
            <w:sz w:val="22"/>
            <w:szCs w:val="22"/>
          </w:rPr>
          <w:t>Walk-in-Assemblage</w:t>
        </w:r>
      </w:ins>
      <w:ins w:id="62" w:author="David Strohm" w:date="2019-10-15T20:05:00Z">
        <w:r>
          <w:rPr>
            <w:rFonts w:cs="Arial" w:ascii="Verdana" w:hAnsi="Verdana"/>
            <w:i w:val="false"/>
            <w:iCs w:val="false"/>
            <w:color w:val="000000"/>
            <w:sz w:val="22"/>
            <w:szCs w:val="22"/>
          </w:rPr>
          <w:t xml:space="preserve"> und</w:t>
        </w:r>
      </w:ins>
      <w:ins w:id="63" w:author="David Strohm" w:date="2019-10-15T20:03:00Z">
        <w:r>
          <w:rPr>
            <w:rFonts w:cs="Arial" w:ascii="Verdana" w:hAnsi="Verdana"/>
            <w:i w:val="false"/>
            <w:iCs w:val="false"/>
            <w:color w:val="000000"/>
            <w:sz w:val="22"/>
            <w:szCs w:val="22"/>
          </w:rPr>
          <w:t xml:space="preserve"> Interaktive Installation</w:t>
        </w:r>
      </w:ins>
      <w:ins w:id="64" w:author="David Strohm" w:date="2019-10-15T20:04:00Z">
        <w:r>
          <w:rPr>
            <w:rFonts w:cs="Arial" w:ascii="Verdana" w:hAnsi="Verdana"/>
            <w:i w:val="false"/>
            <w:iCs w:val="false"/>
            <w:color w:val="000000"/>
            <w:sz w:val="22"/>
            <w:szCs w:val="22"/>
          </w:rPr>
          <w:t>en</w:t>
        </w:r>
      </w:ins>
      <w:ins w:id="65" w:author="David Strohm" w:date="2019-10-15T20:05:00Z">
        <w:r>
          <w:rPr>
            <w:rFonts w:cs="Arial" w:ascii="Verdana" w:hAnsi="Verdana"/>
            <w:i w:val="false"/>
            <w:iCs w:val="false"/>
            <w:color w:val="000000"/>
            <w:sz w:val="22"/>
            <w:szCs w:val="22"/>
          </w:rPr>
          <w:t>.</w:t>
        </w:r>
      </w:ins>
      <w:ins w:id="66" w:author="David Strohm" w:date="2019-10-15T20:10:00Z">
        <w:r>
          <w:rPr>
            <w:rFonts w:cs="Arial" w:ascii="Verdana" w:hAnsi="Verdana"/>
            <w:i w:val="false"/>
            <w:iCs w:val="false"/>
            <w:color w:val="000000"/>
            <w:sz w:val="22"/>
            <w:szCs w:val="22"/>
          </w:rPr>
          <w:t xml:space="preserve"> </w:t>
        </w:r>
      </w:ins>
      <w:ins w:id="67" w:author="David Strohm" w:date="2019-10-15T20:06:00Z">
        <w:r>
          <w:rPr>
            <w:rFonts w:cs="Arial" w:ascii="Verdana" w:hAnsi="Verdana"/>
            <w:i w:val="false"/>
            <w:iCs w:val="false"/>
            <w:color w:val="000000"/>
            <w:sz w:val="22"/>
            <w:szCs w:val="22"/>
          </w:rPr>
          <w:t xml:space="preserve">19 Künstlerinnen und Künstlern beteiligen sich an </w:t>
        </w:r>
      </w:ins>
      <w:ins w:id="68" w:author="David Strohm" w:date="2019-10-15T20:07:00Z">
        <w:r>
          <w:rPr>
            <w:rFonts w:cs="Arial" w:ascii="Verdana" w:hAnsi="Verdana"/>
            <w:i w:val="false"/>
            <w:iCs w:val="false"/>
            <w:color w:val="000000"/>
            <w:sz w:val="22"/>
            <w:szCs w:val="22"/>
          </w:rPr>
          <w:t>«</w:t>
        </w:r>
      </w:ins>
      <w:ins w:id="69" w:author="David Strohm" w:date="2019-10-15T20:06:00Z">
        <w:r>
          <w:rPr>
            <w:rFonts w:cs="Arial" w:ascii="Verdana" w:hAnsi="Verdana"/>
            <w:i w:val="false"/>
            <w:iCs w:val="false"/>
            <w:color w:val="000000"/>
            <w:sz w:val="22"/>
            <w:szCs w:val="22"/>
          </w:rPr>
          <w:t>Artis</w:t>
        </w:r>
      </w:ins>
      <w:ins w:id="70" w:author="David Strohm" w:date="2019-10-15T20:07:00Z">
        <w:r>
          <w:rPr>
            <w:rFonts w:cs="Arial" w:ascii="Verdana" w:hAnsi="Verdana"/>
            <w:i w:val="false"/>
            <w:iCs w:val="false"/>
            <w:color w:val="000000"/>
            <w:sz w:val="22"/>
            <w:szCs w:val="22"/>
          </w:rPr>
          <w:t>ts</w:t>
        </w:r>
      </w:ins>
      <w:ins w:id="71" w:author="David Strohm" w:date="2019-10-15T20:06:00Z">
        <w:r>
          <w:rPr>
            <w:rFonts w:cs="Arial" w:ascii="Verdana" w:hAnsi="Verdana"/>
            <w:i w:val="false"/>
            <w:iCs w:val="false"/>
            <w:color w:val="000000"/>
            <w:sz w:val="22"/>
            <w:szCs w:val="22"/>
          </w:rPr>
          <w:t xml:space="preserve"> for F</w:t>
        </w:r>
      </w:ins>
      <w:ins w:id="72" w:author="David Strohm" w:date="2019-10-15T20:07:00Z">
        <w:r>
          <w:rPr>
            <w:rFonts w:cs="Arial" w:ascii="Verdana" w:hAnsi="Verdana"/>
            <w:i w:val="false"/>
            <w:iCs w:val="false"/>
            <w:color w:val="000000"/>
            <w:sz w:val="22"/>
            <w:szCs w:val="22"/>
          </w:rPr>
          <w:t>u</w:t>
        </w:r>
      </w:ins>
      <w:ins w:id="73" w:author="David Strohm" w:date="2019-10-15T20:06:00Z">
        <w:r>
          <w:rPr>
            <w:rFonts w:cs="Arial" w:ascii="Verdana" w:hAnsi="Verdana"/>
            <w:i w:val="false"/>
            <w:iCs w:val="false"/>
            <w:color w:val="000000"/>
            <w:sz w:val="22"/>
            <w:szCs w:val="22"/>
          </w:rPr>
          <w:t>ture</w:t>
        </w:r>
      </w:ins>
      <w:ins w:id="74" w:author="David Strohm" w:date="2019-10-15T20:07:00Z">
        <w:r>
          <w:rPr>
            <w:rFonts w:cs="Arial" w:ascii="Verdana" w:hAnsi="Verdana"/>
            <w:i w:val="false"/>
            <w:iCs w:val="false"/>
            <w:color w:val="000000"/>
            <w:sz w:val="22"/>
            <w:szCs w:val="22"/>
          </w:rPr>
          <w:t>» in der</w:t>
        </w:r>
      </w:ins>
      <w:ins w:id="75" w:author="David Strohm" w:date="2019-10-15T20:06:00Z">
        <w:r>
          <w:rPr>
            <w:rFonts w:cs="Arial" w:ascii="Verdana" w:hAnsi="Verdana"/>
            <w:i w:val="false"/>
            <w:iCs w:val="false"/>
            <w:color w:val="000000"/>
            <w:sz w:val="22"/>
            <w:szCs w:val="22"/>
          </w:rPr>
          <w:t xml:space="preserve">  </w:t>
        </w:r>
      </w:ins>
      <w:ins w:id="76" w:author="David Strohm" w:date="2019-10-15T20:07:00Z">
        <w:r>
          <w:rPr>
            <w:rFonts w:cs="Arial" w:ascii="Verdana" w:hAnsi="Verdana"/>
            <w:i w:val="false"/>
            <w:iCs w:val="false"/>
            <w:color w:val="000000"/>
            <w:sz w:val="22"/>
            <w:szCs w:val="22"/>
          </w:rPr>
          <w:t>Galerie der Group Global 300</w:t>
        </w:r>
      </w:ins>
      <w:ins w:id="77" w:author="David Strohm" w:date="2019-10-15T20:10:00Z">
        <w:r>
          <w:rPr>
            <w:rFonts w:cs="Arial" w:ascii="Verdana" w:hAnsi="Verdana"/>
            <w:i w:val="false"/>
            <w:iCs w:val="false"/>
            <w:color w:val="000000"/>
            <w:sz w:val="22"/>
            <w:szCs w:val="22"/>
          </w:rPr>
          <w:t>0</w:t>
        </w:r>
      </w:ins>
      <w:ins w:id="78" w:author="David Strohm" w:date="2019-10-15T20:07:00Z">
        <w:r>
          <w:rPr>
            <w:rFonts w:cs="Arial" w:ascii="Verdana" w:hAnsi="Verdana"/>
            <w:i w:val="false"/>
            <w:iCs w:val="false"/>
            <w:color w:val="000000"/>
            <w:sz w:val="22"/>
            <w:szCs w:val="22"/>
          </w:rPr>
          <w:t xml:space="preserve"> in Berlin-Kreuz</w:t>
        </w:r>
      </w:ins>
      <w:ins w:id="79" w:author="TA " w:date="2019-10-16T08:10:42Z">
        <w:r>
          <w:rPr>
            <w:rFonts w:cs="Arial" w:ascii="Verdana" w:hAnsi="Verdana"/>
            <w:i w:val="false"/>
            <w:iCs w:val="false"/>
            <w:color w:val="000000"/>
            <w:sz w:val="22"/>
            <w:szCs w:val="22"/>
          </w:rPr>
          <w:t>b</w:t>
        </w:r>
      </w:ins>
      <w:del w:id="80" w:author="TA " w:date="2019-10-16T08:10:43Z">
        <w:r>
          <w:rPr>
            <w:rFonts w:cs="Arial" w:ascii="Verdana" w:hAnsi="Verdana"/>
            <w:i w:val="false"/>
            <w:iCs w:val="false"/>
            <w:color w:val="000000"/>
            <w:sz w:val="22"/>
            <w:szCs w:val="22"/>
          </w:rPr>
          <w:delText>n</w:delText>
        </w:r>
      </w:del>
      <w:ins w:id="81" w:author="David Strohm" w:date="2019-10-15T20:07:00Z">
        <w:r>
          <w:rPr>
            <w:rFonts w:cs="Arial" w:ascii="Verdana" w:hAnsi="Verdana"/>
            <w:i w:val="false"/>
            <w:iCs w:val="false"/>
            <w:color w:val="000000"/>
            <w:sz w:val="22"/>
            <w:szCs w:val="22"/>
          </w:rPr>
          <w:t xml:space="preserve">erg. </w:t>
        </w:r>
      </w:ins>
      <w:ins w:id="82" w:author="David Strohm" w:date="2019-10-15T20:06:00Z">
        <w:r>
          <w:rPr>
            <w:rFonts w:cs="Arial" w:ascii="Verdana" w:hAnsi="Verdana"/>
            <w:i w:val="false"/>
            <w:iCs w:val="false"/>
            <w:color w:val="000000"/>
            <w:sz w:val="22"/>
            <w:szCs w:val="22"/>
          </w:rPr>
          <w:t>Ein Beichtstuhl für ökologische Sünden steht bereit</w:t>
        </w:r>
      </w:ins>
      <w:ins w:id="83" w:author="David Strohm" w:date="2019-10-15T20:03:00Z">
        <w:r>
          <w:rPr>
            <w:rFonts w:cs="Arial" w:ascii="Verdana" w:hAnsi="Verdana"/>
            <w:i w:val="false"/>
            <w:iCs w:val="false"/>
            <w:color w:val="000000"/>
            <w:sz w:val="22"/>
            <w:szCs w:val="22"/>
          </w:rPr>
          <w:t>.</w:t>
        </w:r>
      </w:ins>
      <w:del w:id="84" w:author="David Strohm" w:date="2019-10-15T20:03:00Z">
        <w:r>
          <w:rPr>
            <w:rFonts w:cs="Arial" w:ascii="Verdana" w:hAnsi="Verdana"/>
            <w:i w:val="false"/>
            <w:iCs w:val="false"/>
            <w:color w:val="000000"/>
            <w:sz w:val="22"/>
            <w:szCs w:val="22"/>
          </w:rPr>
          <w:delText>Es folgt der Fließtext. Dieser ist sachlich geschrieben und beginnt mit den wichtigsten Fakten. Beantworten Sie die sogenannten sieben W-Fragen zuerst: Was? Wer? Wann? Wo? Wie? Warum? Woher / welche Quelle?</w:delText>
          <w:rPrChange w:id="0" w:author="TA " w:date="2019-10-16T08:20:12Z"/>
        </w:r>
      </w:del>
    </w:p>
    <w:p>
      <w:pPr>
        <w:pStyle w:val="Normal"/>
        <w:textAlignment w:val="baseline"/>
        <w:rPr>
          <w:rFonts w:ascii="Verdana" w:hAnsi="Verdana"/>
          <w:i w:val="false"/>
          <w:i w:val="false"/>
          <w:iCs w:val="false"/>
          <w:color w:val="000000"/>
          <w:sz w:val="22"/>
          <w:szCs w:val="22"/>
          <w:lang w:val="de-CH"/>
        </w:rPr>
      </w:pPr>
      <w:r>
        <w:rPr>
          <w:rFonts w:ascii="Verdana" w:hAnsi="Verdana"/>
          <w:i w:val="false"/>
          <w:iCs w:val="false"/>
          <w:color w:val="000000"/>
          <w:sz w:val="22"/>
          <w:szCs w:val="22"/>
          <w:lang w:val="de-CH"/>
        </w:rPr>
      </w:r>
    </w:p>
    <w:p>
      <w:pPr>
        <w:pStyle w:val="Normal"/>
        <w:textAlignment w:val="baseline"/>
        <w:rPr>
          <w:rFonts w:ascii="Arial" w:hAnsi="Arial"/>
          <w:color w:val="333333"/>
          <w:sz w:val="20"/>
          <w:szCs w:val="20"/>
          <w:lang w:val="de-CH"/>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Zur Eröffnung der Ausstellung am 1.11. 2019 um 19 Uhr laden wir Sie herzlich ein.</w:t>
      </w:r>
    </w:p>
    <w:p>
      <w:pPr>
        <w:pStyle w:val="Normal"/>
        <w:textAlignment w:val="baseline"/>
        <w:rPr>
          <w:rFonts w:ascii="Arial" w:hAnsi="Arial"/>
          <w:b/>
          <w:b/>
          <w:color w:val="333333"/>
          <w:sz w:val="20"/>
          <w:szCs w:val="20"/>
          <w:lang w:val="de-CH"/>
        </w:rPr>
      </w:pPr>
      <w:r>
        <w:rPr>
          <w:rFonts w:ascii="Arial" w:hAnsi="Arial"/>
          <w:b/>
          <w:color w:val="333333"/>
          <w:sz w:val="20"/>
          <w:szCs w:val="20"/>
          <w:lang w:val="de-CH"/>
        </w:rPr>
      </w:r>
    </w:p>
    <w:p>
      <w:pPr>
        <w:pStyle w:val="Normal"/>
        <w:textAlignment w:val="baseline"/>
        <w:rPr>
          <w:rFonts w:ascii="Arial" w:hAnsi="Arial"/>
          <w:color w:val="333333"/>
          <w:sz w:val="20"/>
          <w:szCs w:val="20"/>
          <w:lang w:val="de-CH"/>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Termine: </w:t>
      </w:r>
    </w:p>
    <w:p>
      <w:pPr>
        <w:pStyle w:val="Normal"/>
        <w:textAlignment w:val="baseline"/>
        <w:rPr>
          <w:rFonts w:ascii="Arial" w:hAnsi="Arial"/>
          <w:color w:val="333333"/>
          <w:sz w:val="20"/>
          <w:szCs w:val="20"/>
          <w:lang w:val="de-CH"/>
        </w:rPr>
      </w:pPr>
      <w:r>
        <w:rPr>
          <w:rFonts w:ascii="Arial" w:hAnsi="Arial"/>
          <w:color w:val="333333"/>
          <w:sz w:val="20"/>
          <w:szCs w:val="20"/>
          <w:lang w:val="de-CH"/>
        </w:rPr>
      </w:r>
    </w:p>
    <w:p>
      <w:pPr>
        <w:pStyle w:val="Normal"/>
        <w:textAlignment w:val="baseline"/>
        <w:rPr>
          <w:rFonts w:ascii="Arial" w:hAnsi="Arial"/>
          <w:color w:val="333333"/>
          <w:sz w:val="20"/>
          <w:szCs w:val="20"/>
          <w:lang w:val="de-CH"/>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Vernissage Fr. 1.11., 19 Uhr </w:t>
      </w:r>
      <w:r>
        <w:rPr>
          <w:rFonts w:ascii="Arial" w:hAnsi="Arial"/>
          <w:color w:val="333333"/>
          <w:sz w:val="20"/>
          <w:szCs w:val="20"/>
          <w:lang w:val="de-CH"/>
          <w:rPrChange w:id="0" w:author="David Strohm" w:date="2019-10-15T19:56:00Z">
            <w:rPr>
              <w:sz w:val="20"/>
              <w:szCs w:val="20"/>
              <w:rFonts w:ascii="Arial" w:hAnsi="Arial"/>
              <w:color w:val="333333"/>
              <w:lang w:val="de-CH"/>
            </w:rPr>
          </w:rPrChange>
        </w:rPr>
        <w:tab/>
        <w:tab/>
        <w:tab/>
        <w:tab/>
        <w:tab/>
        <w:tab/>
        <w:tab/>
        <w:tab/>
      </w:r>
    </w:p>
    <w:p>
      <w:pPr>
        <w:pStyle w:val="Normal"/>
        <w:textAlignment w:val="baseline"/>
        <w:rPr>
          <w:rFonts w:ascii="Arial" w:hAnsi="Arial"/>
          <w:color w:val="333333"/>
          <w:sz w:val="20"/>
          <w:szCs w:val="20"/>
          <w:lang w:val="de-CH"/>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Tanzperformance: Olga Drachuk-Meyer: The Trial of Liberation Das</w:t>
      </w:r>
      <w:r>
        <w:rPr>
          <w:rFonts w:ascii="Arial" w:hAnsi="Arial"/>
          <w:color w:val="333333"/>
          <w:sz w:val="20"/>
          <w:szCs w:val="20"/>
          <w:lang w:val="de-CH"/>
          <w:rPrChange w:id="0" w:author="David Strohm" w:date="2019-10-15T19:56:00Z">
            <w:rPr>
              <w:sz w:val="20"/>
              <w:szCs w:val="20"/>
              <w:rFonts w:ascii="Arial" w:hAnsi="Arial"/>
              <w:color w:val="333333"/>
              <w:lang w:val="de-CH"/>
            </w:rPr>
          </w:rPrChange>
        </w:rPr>
        <w:t> </w:t>
      </w:r>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VLQ </w:t>
      </w:r>
      <w:r>
        <w:rPr>
          <w:rFonts w:ascii="Arial" w:hAnsi="Arial"/>
          <w:color w:val="333333"/>
          <w:sz w:val="20"/>
          <w:szCs w:val="20"/>
          <w:lang w:val="de-CH"/>
          <w:rPrChange w:id="0" w:author="David Strohm" w:date="2019-10-15T19:56:00Z">
            <w:rPr>
              <w:sz w:val="20"/>
              <w:szCs w:val="20"/>
              <w:rFonts w:ascii="Arial" w:hAnsi="Arial"/>
              <w:color w:val="333333"/>
              <w:lang w:val="de-CH"/>
            </w:rPr>
          </w:rPrChange>
        </w:rPr>
        <w:t>–</w:t>
      </w:r>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 Very Large Quartet</w:t>
      </w:r>
      <w:r>
        <w:rPr>
          <w:rFonts w:ascii="Arial" w:hAnsi="Arial"/>
          <w:color w:val="333333"/>
          <w:sz w:val="20"/>
          <w:szCs w:val="20"/>
          <w:lang w:val="de-CH"/>
          <w:rPrChange w:id="0" w:author="David Strohm" w:date="2019-10-15T19:56:00Z">
            <w:rPr>
              <w:sz w:val="20"/>
              <w:szCs w:val="20"/>
              <w:rFonts w:ascii="Arial" w:hAnsi="Arial"/>
              <w:color w:val="333333"/>
              <w:lang w:val="de-CH"/>
            </w:rPr>
          </w:rPrChange>
        </w:rPr>
        <w:t> </w:t>
      </w:r>
      <w:r>
        <w:rPr>
          <w:rFonts w:ascii="Arial" w:hAnsi="Arial"/>
          <w:color w:val="333333"/>
          <w:sz w:val="20"/>
          <w:szCs w:val="20"/>
          <w:lang w:val="de-CH"/>
          <w:rPrChange w:id="0" w:author="David Strohm" w:date="2019-10-15T19:56:00Z">
            <w:rPr>
              <w:sz w:val="20"/>
              <w:szCs w:val="20"/>
              <w:rFonts w:ascii="Arial" w:hAnsi="Arial"/>
              <w:color w:val="333333"/>
              <w:lang w:val="en-US"/>
            </w:rPr>
          </w:rPrChange>
        </w:rPr>
        <w:t>singt a capella Folk- und Popsongs in beschwingten Barbershop-Arrangements</w:t>
      </w:r>
    </w:p>
    <w:p>
      <w:pPr>
        <w:pStyle w:val="Normal"/>
        <w:textAlignment w:val="baseline"/>
        <w:rPr>
          <w:rFonts w:ascii="Arial" w:hAnsi="Arial"/>
          <w:color w:val="333333"/>
          <w:sz w:val="20"/>
          <w:szCs w:val="20"/>
          <w:lang w:val="de-CH"/>
        </w:rPr>
      </w:pPr>
      <w:r>
        <w:rPr>
          <w:rFonts w:ascii="Arial" w:hAnsi="Arial"/>
          <w:color w:val="333333"/>
          <w:sz w:val="20"/>
          <w:szCs w:val="20"/>
          <w:lang w:val="de-CH"/>
        </w:rPr>
      </w:r>
    </w:p>
    <w:p>
      <w:pPr>
        <w:pStyle w:val="Normal"/>
        <w:textAlignment w:val="baseline"/>
        <w:rPr>
          <w:rFonts w:ascii="Arial" w:hAnsi="Arial"/>
          <w:color w:val="333333"/>
          <w:sz w:val="20"/>
          <w:szCs w:val="20"/>
          <w:lang w:val="de-CH"/>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Vortrag mit Gespräch Fr.</w:t>
      </w:r>
      <w:r>
        <w:rPr>
          <w:rFonts w:ascii="Arial" w:hAnsi="Arial"/>
          <w:color w:val="333333"/>
          <w:sz w:val="20"/>
          <w:szCs w:val="20"/>
          <w:lang w:val="de-CH"/>
          <w:rPrChange w:id="0" w:author="David Strohm" w:date="2019-10-15T19:56:00Z">
            <w:rPr>
              <w:sz w:val="20"/>
              <w:szCs w:val="20"/>
              <w:rFonts w:ascii="Arial" w:hAnsi="Arial"/>
              <w:color w:val="333333"/>
              <w:lang w:val="de-CH"/>
            </w:rPr>
          </w:rPrChange>
        </w:rPr>
        <w:t> </w:t>
      </w:r>
      <w:r>
        <w:rPr>
          <w:rFonts w:ascii="Arial" w:hAnsi="Arial"/>
          <w:color w:val="333333"/>
          <w:sz w:val="20"/>
          <w:szCs w:val="20"/>
          <w:lang w:val="de-CH"/>
          <w:rPrChange w:id="0" w:author="David Strohm" w:date="2019-10-15T19:56:00Z">
            <w:rPr>
              <w:sz w:val="20"/>
              <w:szCs w:val="20"/>
              <w:rFonts w:ascii="Arial" w:hAnsi="Arial"/>
              <w:color w:val="333333"/>
              <w:lang w:val="en-US"/>
            </w:rPr>
          </w:rPrChange>
        </w:rPr>
        <w:t>8.11., 19 Uhr</w:t>
      </w:r>
    </w:p>
    <w:p>
      <w:pPr>
        <w:pStyle w:val="Normal"/>
        <w:textAlignment w:val="baseline"/>
        <w:rPr/>
      </w:pPr>
      <w:hyperlink r:id="rId4">
        <w:r>
          <w:rPr>
            <w:rStyle w:val="ListLabel2"/>
            <w:rFonts w:ascii="Arial" w:hAnsi="Arial"/>
            <w:color w:val="333333"/>
            <w:sz w:val="20"/>
            <w:szCs w:val="20"/>
            <w:lang w:val="de-CH"/>
            <w:rPrChange w:id="0" w:author="David Strohm" w:date="2019-10-15T19:56:00Z">
              <w:rPr>
                <w:sz w:val="20"/>
                <w:szCs w:val="20"/>
                <w:rFonts w:ascii="Arial" w:hAnsi="Arial"/>
                <w:color w:val="333333"/>
                <w:lang w:val="en-US"/>
              </w:rPr>
            </w:rPrChange>
          </w:rPr>
          <w:t>Dipl.-Ing. Matthias Schnauss</w:t>
        </w:r>
      </w:hyperlink>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 Büro für Nachhaltige Entwicklung: “Suchbewegungen auf dem Weg zum Guten Leben. </w:t>
      </w:r>
      <w:r>
        <w:rPr>
          <w:rFonts w:ascii="Arial" w:hAnsi="Arial"/>
          <w:color w:val="333333"/>
          <w:sz w:val="20"/>
          <w:szCs w:val="20"/>
          <w:lang w:val="de-CH"/>
          <w:rPrChange w:id="0" w:author="David Strohm" w:date="2019-10-15T19:56:00Z">
            <w:rPr>
              <w:sz w:val="20"/>
              <w:szCs w:val="20"/>
              <w:rFonts w:ascii="Arial" w:hAnsi="Arial"/>
              <w:color w:val="333333"/>
              <w:lang w:val="de-CH"/>
            </w:rPr>
          </w:rPrChange>
        </w:rPr>
        <w:t>–</w:t>
      </w:r>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 Bisherige und aktuelle Nachhaltigkeitsbewegungen. Wie kann es weiter gehen?”</w:t>
      </w:r>
      <w:r>
        <w:rPr>
          <w:rFonts w:ascii="Arial" w:hAnsi="Arial"/>
          <w:color w:val="333333"/>
          <w:sz w:val="20"/>
          <w:szCs w:val="20"/>
          <w:lang w:val="de-CH"/>
          <w:rPrChange w:id="0" w:author="David Strohm" w:date="2019-10-15T19:56:00Z">
            <w:rPr>
              <w:sz w:val="20"/>
              <w:szCs w:val="20"/>
              <w:rFonts w:ascii="Arial" w:hAnsi="Arial"/>
              <w:color w:val="333333"/>
              <w:lang w:val="de-CH"/>
            </w:rPr>
          </w:rPrChange>
        </w:rPr>
        <w:br/>
      </w:r>
    </w:p>
    <w:p>
      <w:pPr>
        <w:pStyle w:val="Normal"/>
        <w:textAlignment w:val="baseline"/>
        <w:rPr>
          <w:rFonts w:ascii="Arial" w:hAnsi="Arial"/>
          <w:color w:val="333333"/>
          <w:sz w:val="20"/>
          <w:szCs w:val="20"/>
          <w:lang w:val="de-CH"/>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Künstlergespräch</w:t>
      </w:r>
      <w:r>
        <w:rPr>
          <w:rFonts w:ascii="Arial" w:hAnsi="Arial"/>
          <w:color w:val="333333"/>
          <w:sz w:val="20"/>
          <w:szCs w:val="20"/>
          <w:lang w:val="de-CH"/>
          <w:rPrChange w:id="0" w:author="David Strohm" w:date="2019-10-15T19:56:00Z">
            <w:rPr>
              <w:sz w:val="20"/>
              <w:szCs w:val="20"/>
              <w:rFonts w:ascii="Arial" w:hAnsi="Arial"/>
              <w:color w:val="333333"/>
              <w:lang w:val="de-CH"/>
            </w:rPr>
          </w:rPrChange>
        </w:rPr>
        <w:t> </w:t>
      </w:r>
      <w:r>
        <w:rPr>
          <w:rFonts w:ascii="Arial" w:hAnsi="Arial"/>
          <w:color w:val="333333"/>
          <w:sz w:val="20"/>
          <w:szCs w:val="20"/>
          <w:lang w:val="de-CH"/>
          <w:rPrChange w:id="0" w:author="David Strohm" w:date="2019-10-15T19:56:00Z">
            <w:rPr>
              <w:sz w:val="20"/>
              <w:szCs w:val="20"/>
              <w:rFonts w:ascii="Arial" w:hAnsi="Arial"/>
              <w:color w:val="333333"/>
              <w:lang w:val="en-US"/>
            </w:rPr>
          </w:rPrChange>
        </w:rPr>
        <w:t>Fr. 15.11., 19 Uhr</w:t>
      </w:r>
    </w:p>
    <w:p>
      <w:pPr>
        <w:pStyle w:val="Normal"/>
        <w:textAlignment w:val="baseline"/>
        <w:rPr>
          <w:rFonts w:ascii="Arial" w:hAnsi="Arial"/>
          <w:color w:val="333333"/>
          <w:sz w:val="20"/>
          <w:szCs w:val="20"/>
          <w:lang w:val="de-CH"/>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Künster/innen der Ausstellung stellen ihre Werke vor </w:t>
      </w:r>
    </w:p>
    <w:p>
      <w:pPr>
        <w:pStyle w:val="Normal"/>
        <w:textAlignment w:val="baseline"/>
        <w:rPr>
          <w:rFonts w:ascii="Arial" w:hAnsi="Arial"/>
          <w:color w:val="333333"/>
          <w:sz w:val="20"/>
          <w:szCs w:val="20"/>
          <w:lang w:val="de-CH"/>
        </w:rPr>
      </w:pPr>
      <w:r>
        <w:rPr>
          <w:rFonts w:ascii="Arial" w:hAnsi="Arial"/>
          <w:color w:val="333333"/>
          <w:sz w:val="20"/>
          <w:szCs w:val="20"/>
          <w:lang w:val="de-CH"/>
        </w:rPr>
      </w:r>
    </w:p>
    <w:p>
      <w:pPr>
        <w:pStyle w:val="Normal"/>
        <w:textAlignment w:val="baseline"/>
        <w:rPr>
          <w:rFonts w:ascii="Arial" w:hAnsi="Arial"/>
          <w:color w:val="333333"/>
          <w:sz w:val="20"/>
          <w:szCs w:val="20"/>
          <w:lang w:val="de-CH"/>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Workshop</w:t>
      </w:r>
      <w:r>
        <w:rPr>
          <w:rFonts w:ascii="Arial" w:hAnsi="Arial"/>
          <w:color w:val="333333"/>
          <w:sz w:val="20"/>
          <w:szCs w:val="20"/>
          <w:lang w:val="de-CH"/>
          <w:rPrChange w:id="0" w:author="David Strohm" w:date="2019-10-15T19:56:00Z">
            <w:rPr>
              <w:sz w:val="20"/>
              <w:szCs w:val="20"/>
              <w:rFonts w:ascii="Arial" w:hAnsi="Arial"/>
              <w:color w:val="333333"/>
              <w:lang w:val="de-CH"/>
            </w:rPr>
          </w:rPrChange>
        </w:rPr>
        <w:t> </w:t>
      </w:r>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Fr. 22.11., 17 </w:t>
      </w:r>
      <w:r>
        <w:rPr>
          <w:rFonts w:ascii="Arial" w:hAnsi="Arial"/>
          <w:color w:val="333333"/>
          <w:sz w:val="20"/>
          <w:szCs w:val="20"/>
          <w:lang w:val="de-CH"/>
          <w:rPrChange w:id="0" w:author="David Strohm" w:date="2019-10-15T19:56:00Z">
            <w:rPr>
              <w:sz w:val="20"/>
              <w:szCs w:val="20"/>
              <w:rFonts w:ascii="Arial" w:hAnsi="Arial"/>
              <w:color w:val="333333"/>
              <w:lang w:val="de-CH"/>
            </w:rPr>
          </w:rPrChange>
        </w:rPr>
        <w:t>–</w:t>
      </w:r>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 19 Uhr</w:t>
      </w:r>
    </w:p>
    <w:p>
      <w:pPr>
        <w:pStyle w:val="Normal"/>
        <w:textAlignment w:val="baseline"/>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Wie können Künstler/innen ihren</w:t>
      </w:r>
      <w:r>
        <w:rPr>
          <w:rFonts w:ascii="Arial" w:hAnsi="Arial"/>
          <w:color w:val="333333"/>
          <w:sz w:val="20"/>
          <w:szCs w:val="20"/>
          <w:lang w:val="de-CH"/>
          <w:rPrChange w:id="0" w:author="David Strohm" w:date="2019-10-15T19:56:00Z">
            <w:rPr>
              <w:sz w:val="20"/>
              <w:szCs w:val="20"/>
              <w:rFonts w:ascii="Arial" w:hAnsi="Arial"/>
              <w:color w:val="333333"/>
              <w:lang w:val="de-CH"/>
            </w:rPr>
          </w:rPrChange>
        </w:rPr>
        <w:t> </w:t>
      </w:r>
      <w:hyperlink r:id="rId5">
        <w:r>
          <w:rPr>
            <w:rStyle w:val="ListLabel2"/>
            <w:rFonts w:ascii="Arial" w:hAnsi="Arial"/>
            <w:color w:val="333333"/>
            <w:sz w:val="20"/>
            <w:szCs w:val="20"/>
            <w:lang w:val="de-CH"/>
            <w:rPrChange w:id="0" w:author="David Strohm" w:date="2019-10-15T19:56:00Z">
              <w:rPr>
                <w:sz w:val="20"/>
                <w:szCs w:val="20"/>
                <w:rFonts w:ascii="Arial" w:hAnsi="Arial"/>
                <w:color w:val="333333"/>
                <w:lang w:val="en-US"/>
              </w:rPr>
            </w:rPrChange>
          </w:rPr>
          <w:t>ökologischen Fußabdruck</w:t>
        </w:r>
      </w:hyperlink>
      <w:r>
        <w:rPr>
          <w:rFonts w:ascii="Arial" w:hAnsi="Arial"/>
          <w:color w:val="333333"/>
          <w:sz w:val="20"/>
          <w:szCs w:val="20"/>
          <w:lang w:val="de-CH"/>
          <w:rPrChange w:id="0" w:author="David Strohm" w:date="2019-10-15T19:56:00Z">
            <w:rPr>
              <w:sz w:val="20"/>
              <w:szCs w:val="20"/>
              <w:rFonts w:ascii="Arial" w:hAnsi="Arial"/>
              <w:color w:val="333333"/>
              <w:lang w:val="de-CH"/>
            </w:rPr>
          </w:rPrChange>
        </w:rPr>
        <w:t> </w:t>
      </w:r>
      <w:r>
        <w:rPr>
          <w:rFonts w:ascii="Arial" w:hAnsi="Arial"/>
          <w:color w:val="333333"/>
          <w:sz w:val="20"/>
          <w:szCs w:val="20"/>
          <w:lang w:val="de-CH"/>
          <w:rPrChange w:id="0" w:author="David Strohm" w:date="2019-10-15T19:56:00Z">
            <w:rPr>
              <w:sz w:val="20"/>
              <w:szCs w:val="20"/>
              <w:rFonts w:ascii="Arial" w:hAnsi="Arial"/>
              <w:color w:val="333333"/>
              <w:lang w:val="en-US"/>
            </w:rPr>
          </w:rPrChange>
        </w:rPr>
        <w:t>verringern? Thema ist ihre Alltagspraxis, die Wahl ihrer Materialien, ihr Reisen und Transport. Moderation Tom Albrecht</w:t>
      </w:r>
    </w:p>
    <w:p>
      <w:pPr>
        <w:pStyle w:val="Normal"/>
        <w:textAlignment w:val="baseline"/>
        <w:rPr>
          <w:rFonts w:ascii="Arial" w:hAnsi="Arial"/>
          <w:color w:val="333333"/>
          <w:sz w:val="20"/>
          <w:szCs w:val="20"/>
          <w:lang w:val="de-CH"/>
        </w:rPr>
      </w:pPr>
      <w:del w:id="119" w:author="TA " w:date="2019-10-16T08:13:56Z">
        <w:r>
          <w:rPr>
            <w:rFonts w:ascii="Arial" w:hAnsi="Arial"/>
            <w:color w:val="333333"/>
            <w:sz w:val="20"/>
            <w:szCs w:val="20"/>
            <w:lang w:val="de-CH"/>
          </w:rPr>
          <w:delText xml:space="preserve"> </w:delText>
        </w:r>
      </w:del>
      <w:del w:id="120" w:author="TA " w:date="2019-10-16T08:13:56Z">
        <w:r>
          <w:rPr>
            <w:rFonts w:ascii="Arial" w:hAnsi="Arial"/>
            <w:color w:val="333333"/>
            <w:sz w:val="20"/>
            <w:szCs w:val="20"/>
            <w:lang w:val="de-CH"/>
          </w:rPr>
          <w:delText>(in Deutsch)</w:delText>
          <w:br/>
        </w:r>
      </w:del>
    </w:p>
    <w:p>
      <w:pPr>
        <w:pStyle w:val="Normal"/>
        <w:textAlignment w:val="baseline"/>
        <w:rPr>
          <w:rFonts w:ascii="Arial" w:hAnsi="Arial"/>
          <w:color w:val="333333"/>
          <w:sz w:val="20"/>
          <w:szCs w:val="20"/>
          <w:lang w:val="de-CH"/>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Fr. 6.12., 19 Uhr </w:t>
      </w:r>
    </w:p>
    <w:p>
      <w:pPr>
        <w:pStyle w:val="Normal"/>
        <w:textAlignment w:val="baseline"/>
        <w:rPr>
          <w:rFonts w:ascii="Arial" w:hAnsi="Arial"/>
          <w:color w:val="333333"/>
          <w:sz w:val="20"/>
          <w:szCs w:val="20"/>
          <w:lang w:val="de-CH"/>
        </w:rPr>
      </w:pPr>
      <w:del w:id="122" w:author="David Strohm" w:date="2019-10-15T20:02:00Z">
        <w:r>
          <w:rPr>
            <w:rFonts w:ascii="Arial" w:hAnsi="Arial"/>
            <w:color w:val="333333"/>
            <w:sz w:val="20"/>
            <w:szCs w:val="20"/>
            <w:lang w:val="de-CH"/>
          </w:rPr>
          <w:delText xml:space="preserve">Tom Albrecht: </w:delText>
        </w:r>
      </w:del>
      <w:r>
        <w:rPr>
          <w:rFonts w:ascii="Arial" w:hAnsi="Arial"/>
          <w:color w:val="333333"/>
          <w:sz w:val="20"/>
          <w:szCs w:val="20"/>
          <w:lang w:val="de-CH"/>
          <w:rPrChange w:id="0" w:author="David Strohm" w:date="2019-10-15T19:56:00Z">
            <w:rPr>
              <w:sz w:val="20"/>
              <w:szCs w:val="20"/>
              <w:rFonts w:ascii="Arial" w:hAnsi="Arial"/>
              <w:color w:val="333333"/>
              <w:lang w:val="en-US"/>
            </w:rPr>
          </w:rPrChange>
        </w:rPr>
        <w:t>Die Zukunft ist offen.</w:t>
      </w:r>
      <w:r>
        <w:rPr>
          <w:rFonts w:ascii="Arial" w:hAnsi="Arial"/>
          <w:color w:val="333333"/>
          <w:sz w:val="20"/>
          <w:szCs w:val="20"/>
          <w:lang w:val="de-CH"/>
          <w:rPrChange w:id="0" w:author="David Strohm" w:date="2019-10-15T19:56:00Z">
            <w:rPr>
              <w:sz w:val="20"/>
              <w:szCs w:val="20"/>
              <w:rFonts w:ascii="Arial" w:hAnsi="Arial"/>
              <w:color w:val="333333"/>
              <w:lang w:val="de-CH"/>
            </w:rPr>
          </w:rPrChange>
        </w:rPr>
        <w:t> </w:t>
      </w:r>
      <w:ins w:id="125" w:author="David Strohm" w:date="2019-10-15T20:02:00Z">
        <w:r>
          <w:rPr>
            <w:rFonts w:ascii="Arial" w:hAnsi="Arial"/>
            <w:color w:val="333333"/>
            <w:sz w:val="20"/>
            <w:szCs w:val="20"/>
            <w:lang w:val="de-CH"/>
          </w:rPr>
          <w:t>Tom Albrecht</w:t>
        </w:r>
      </w:ins>
      <w:ins w:id="126" w:author="David Strohm" w:date="2019-10-15T20:03:00Z">
        <w:r>
          <w:rPr>
            <w:rFonts w:ascii="Arial" w:hAnsi="Arial"/>
            <w:color w:val="333333"/>
            <w:sz w:val="20"/>
            <w:szCs w:val="20"/>
            <w:lang w:val="de-CH"/>
          </w:rPr>
          <w:t>.</w:t>
        </w:r>
      </w:ins>
      <w:ins w:id="127" w:author="David Strohm" w:date="2019-10-15T20:02:00Z">
        <w:r>
          <w:rPr>
            <w:rFonts w:ascii="Arial" w:hAnsi="Arial"/>
            <w:color w:val="333333"/>
            <w:sz w:val="20"/>
            <w:szCs w:val="20"/>
            <w:lang w:val="de-CH"/>
          </w:rPr>
          <w:t xml:space="preserve"> </w:t>
        </w:r>
      </w:ins>
      <w:r>
        <w:rPr>
          <w:rFonts w:ascii="Arial" w:hAnsi="Arial"/>
          <w:color w:val="333333"/>
          <w:sz w:val="20"/>
          <w:szCs w:val="20"/>
          <w:lang w:val="de-CH"/>
          <w:rPrChange w:id="0" w:author="David Strohm" w:date="2019-10-15T19:56:00Z">
            <w:rPr>
              <w:sz w:val="20"/>
              <w:szCs w:val="20"/>
              <w:rFonts w:ascii="Arial" w:hAnsi="Arial"/>
              <w:color w:val="333333"/>
              <w:lang w:val="en-US"/>
            </w:rPr>
          </w:rPrChange>
        </w:rPr>
        <w:t>Ein gemeinsames Würfelspiel um persönliche Visionen</w:t>
      </w:r>
      <w:r>
        <w:rPr>
          <w:rFonts w:ascii="Arial" w:hAnsi="Arial"/>
          <w:color w:val="333333"/>
          <w:sz w:val="20"/>
          <w:szCs w:val="20"/>
          <w:lang w:val="de-CH"/>
          <w:rPrChange w:id="0" w:author="David Strohm" w:date="2019-10-15T19:56:00Z">
            <w:rPr>
              <w:sz w:val="20"/>
              <w:szCs w:val="20"/>
              <w:rFonts w:ascii="Arial" w:hAnsi="Arial"/>
              <w:color w:val="333333"/>
              <w:lang w:val="de-CH"/>
            </w:rPr>
          </w:rPrChange>
        </w:rPr>
        <w:br/>
      </w:r>
    </w:p>
    <w:p>
      <w:pPr>
        <w:pStyle w:val="Normal"/>
        <w:textAlignment w:val="baseline"/>
        <w:rPr>
          <w:rFonts w:ascii="Arial" w:hAnsi="Arial"/>
          <w:color w:val="333333"/>
          <w:sz w:val="20"/>
          <w:szCs w:val="20"/>
          <w:lang w:val="de-CH"/>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Finissage</w:t>
      </w:r>
      <w:r>
        <w:rPr>
          <w:rFonts w:ascii="Arial" w:hAnsi="Arial"/>
          <w:color w:val="333333"/>
          <w:sz w:val="20"/>
          <w:szCs w:val="20"/>
          <w:lang w:val="de-CH"/>
          <w:rPrChange w:id="0" w:author="David Strohm" w:date="2019-10-15T19:56:00Z">
            <w:rPr>
              <w:sz w:val="20"/>
              <w:szCs w:val="20"/>
              <w:rFonts w:ascii="Arial" w:hAnsi="Arial"/>
              <w:color w:val="333333"/>
              <w:lang w:val="de-CH"/>
            </w:rPr>
          </w:rPrChange>
        </w:rPr>
        <w:t> </w:t>
      </w:r>
      <w:r>
        <w:rPr>
          <w:rFonts w:ascii="Arial" w:hAnsi="Arial"/>
          <w:color w:val="333333"/>
          <w:sz w:val="20"/>
          <w:szCs w:val="20"/>
          <w:lang w:val="de-CH"/>
          <w:rPrChange w:id="0" w:author="David Strohm" w:date="2019-10-15T19:56:00Z">
            <w:rPr>
              <w:sz w:val="20"/>
              <w:szCs w:val="20"/>
              <w:rFonts w:ascii="Arial" w:hAnsi="Arial"/>
              <w:color w:val="333333"/>
              <w:lang w:val="en-US"/>
            </w:rPr>
          </w:rPrChange>
        </w:rPr>
        <w:t>Fr. 13.12., 19 Uhr.</w:t>
      </w:r>
      <w:r>
        <w:rPr>
          <w:rFonts w:ascii="Arial" w:hAnsi="Arial"/>
          <w:color w:val="333333"/>
          <w:sz w:val="20"/>
          <w:szCs w:val="20"/>
          <w:lang w:val="de-CH"/>
          <w:rPrChange w:id="0" w:author="David Strohm" w:date="2019-10-15T19:56:00Z">
            <w:rPr>
              <w:sz w:val="20"/>
              <w:szCs w:val="20"/>
              <w:rFonts w:ascii="Arial" w:hAnsi="Arial"/>
              <w:color w:val="333333"/>
              <w:lang w:val="de-CH"/>
            </w:rPr>
          </w:rPrChange>
        </w:rPr>
        <w:br/>
      </w:r>
      <w:r>
        <w:rPr>
          <w:rFonts w:ascii="Arial" w:hAnsi="Arial"/>
          <w:color w:val="333333"/>
          <w:sz w:val="20"/>
          <w:szCs w:val="20"/>
          <w:lang w:val="de-CH"/>
          <w:rPrChange w:id="0" w:author="David Strohm" w:date="2019-10-15T19:56:00Z">
            <w:rPr>
              <w:sz w:val="20"/>
              <w:szCs w:val="20"/>
              <w:rFonts w:ascii="Arial" w:hAnsi="Arial"/>
              <w:color w:val="333333"/>
              <w:lang w:val="en-US"/>
            </w:rPr>
          </w:rPrChange>
        </w:rPr>
        <w:t>Yamka Muna mit</w:t>
      </w:r>
      <w:r>
        <w:rPr>
          <w:rFonts w:ascii="Arial" w:hAnsi="Arial"/>
          <w:color w:val="333333"/>
          <w:sz w:val="20"/>
          <w:szCs w:val="20"/>
          <w:lang w:val="de-CH"/>
          <w:rPrChange w:id="0" w:author="David Strohm" w:date="2019-10-15T19:56:00Z">
            <w:rPr>
              <w:sz w:val="20"/>
              <w:szCs w:val="20"/>
              <w:rFonts w:ascii="Arial" w:hAnsi="Arial"/>
              <w:color w:val="333333"/>
              <w:lang w:val="de-CH"/>
            </w:rPr>
          </w:rPrChange>
        </w:rPr>
        <w:t> </w:t>
      </w:r>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 Musik-Performance: equinoxtinction</w:t>
      </w:r>
      <w:r>
        <w:rPr>
          <w:rFonts w:ascii="Arial" w:hAnsi="Arial"/>
          <w:color w:val="333333"/>
          <w:sz w:val="20"/>
          <w:szCs w:val="20"/>
          <w:lang w:val="de-CH"/>
          <w:rPrChange w:id="0" w:author="David Strohm" w:date="2019-10-15T19:56:00Z">
            <w:rPr>
              <w:sz w:val="20"/>
              <w:szCs w:val="20"/>
              <w:rFonts w:ascii="Arial" w:hAnsi="Arial"/>
              <w:color w:val="333333"/>
              <w:lang w:val="de-CH"/>
            </w:rPr>
          </w:rPrChange>
        </w:rPr>
        <w:br/>
      </w:r>
      <w:r>
        <w:rPr>
          <w:rFonts w:ascii="Arial" w:hAnsi="Arial"/>
          <w:color w:val="333333"/>
          <w:sz w:val="20"/>
          <w:szCs w:val="20"/>
          <w:lang w:val="de-CH"/>
          <w:rPrChange w:id="0" w:author="David Strohm" w:date="2019-10-15T19:56:00Z">
            <w:rPr>
              <w:sz w:val="20"/>
              <w:szCs w:val="20"/>
              <w:rFonts w:ascii="Arial" w:hAnsi="Arial"/>
              <w:color w:val="333333"/>
              <w:lang w:val="en-US"/>
            </w:rPr>
          </w:rPrChange>
        </w:rPr>
        <w:t>Rosa Schmidt mit Hybrid Walking Act: INDIGO HABITAT/NORDOSTZIRKULATIONEN</w:t>
      </w:r>
    </w:p>
    <w:p>
      <w:pPr>
        <w:pStyle w:val="Normal"/>
        <w:textAlignment w:val="baseline"/>
        <w:rPr>
          <w:rFonts w:ascii="Arial" w:hAnsi="Arial"/>
          <w:color w:val="333333"/>
          <w:sz w:val="20"/>
          <w:szCs w:val="20"/>
          <w:lang w:val="de-CH"/>
        </w:rPr>
      </w:pPr>
      <w:r>
        <w:rPr>
          <w:rFonts w:ascii="Arial" w:hAnsi="Arial"/>
          <w:color w:val="333333"/>
          <w:sz w:val="20"/>
          <w:szCs w:val="20"/>
          <w:lang w:val="de-CH"/>
        </w:rPr>
      </w:r>
    </w:p>
    <w:p>
      <w:pPr>
        <w:pStyle w:val="Normal"/>
        <w:textAlignment w:val="baseline"/>
        <w:rPr>
          <w:del w:id="140" w:author="David Strohm" w:date="2019-10-15T20:08:00Z"/>
        </w:rPr>
      </w:pPr>
      <w:del w:id="139" w:author="David Strohm" w:date="2019-10-15T20:08:00Z">
        <w:r>
          <w:rPr>
            <w:rFonts w:ascii="Arial" w:hAnsi="Arial"/>
            <w:b/>
            <w:color w:val="333333"/>
            <w:sz w:val="20"/>
            <w:szCs w:val="20"/>
            <w:lang w:val="de-CH"/>
          </w:rPr>
          <w:delText>KONTAKT:</w:delText>
        </w:r>
      </w:del>
    </w:p>
    <w:p>
      <w:pPr>
        <w:pStyle w:val="Normal"/>
        <w:textAlignment w:val="baseline"/>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Weitere Informationen:</w:t>
      </w:r>
      <w:r>
        <w:rPr>
          <w:rFonts w:ascii="Arial" w:hAnsi="Arial"/>
          <w:color w:val="333333"/>
          <w:sz w:val="20"/>
          <w:szCs w:val="20"/>
          <w:lang w:val="de-CH"/>
        </w:rPr>
        <w:t xml:space="preserve"> https://groupglobal3000.de/de/artists-for-future/</w:t>
      </w:r>
      <w:hyperlink r:id="rId6">
        <w:del w:id="142" w:author="TA " w:date="2019-10-16T08:30:34Z">
          <w:r>
            <w:rPr>
              <w:rStyle w:val="ListLabel2"/>
              <w:rFonts w:ascii="Arial" w:hAnsi="Arial"/>
              <w:color w:val="333333"/>
              <w:sz w:val="20"/>
              <w:szCs w:val="20"/>
              <w:lang w:val="de-CH"/>
            </w:rPr>
            <w:delText>pglobal3000.de</w:delText>
          </w:r>
        </w:del>
      </w:hyperlink>
    </w:p>
    <w:p>
      <w:pPr>
        <w:pStyle w:val="Normal"/>
        <w:rPr/>
      </w:pPr>
      <w:r>
        <w:rPr>
          <w:rFonts w:ascii="Arial" w:hAnsi="Arial"/>
          <w:color w:val="333333"/>
          <w:sz w:val="20"/>
          <w:szCs w:val="20"/>
          <w:lang w:val="de-CH"/>
          <w:rPrChange w:id="0" w:author="David Strohm" w:date="2019-10-15T19:56:00Z">
            <w:rPr>
              <w:sz w:val="20"/>
              <w:szCs w:val="20"/>
              <w:rFonts w:ascii="Arial" w:hAnsi="Arial"/>
              <w:color w:val="333333"/>
              <w:lang w:val="en-US"/>
            </w:rPr>
          </w:rPrChange>
        </w:rPr>
        <w:t>Presse</w:t>
      </w:r>
      <w:del w:id="144" w:author="David Strohm" w:date="2019-10-15T20:08:00Z">
        <w:r>
          <w:rPr>
            <w:rFonts w:ascii="Arial" w:hAnsi="Arial"/>
            <w:color w:val="333333"/>
            <w:sz w:val="20"/>
            <w:szCs w:val="20"/>
            <w:lang w:val="de-CH"/>
          </w:rPr>
          <w:delText>fragen</w:delText>
        </w:r>
      </w:del>
      <w:ins w:id="145" w:author="David Strohm" w:date="2019-10-15T20:08:00Z">
        <w:r>
          <w:rPr>
            <w:rFonts w:ascii="Arial" w:hAnsi="Arial"/>
            <w:color w:val="333333"/>
            <w:sz w:val="20"/>
            <w:szCs w:val="20"/>
            <w:lang w:val="de-CH"/>
          </w:rPr>
          <w:t>kontakt</w:t>
        </w:r>
      </w:ins>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 Tom Albrecht, Kurator / Tel:  </w:t>
      </w:r>
      <w:del w:id="147" w:author="David Strohm" w:date="2019-10-15T20:08:00Z">
        <w:r>
          <w:rPr>
            <w:rFonts w:ascii="Arial" w:hAnsi="Arial"/>
            <w:color w:val="333333"/>
            <w:sz w:val="20"/>
            <w:szCs w:val="20"/>
            <w:lang w:val="de-CH"/>
          </w:rPr>
          <w:delText>00</w:delText>
        </w:r>
      </w:del>
      <w:ins w:id="148" w:author="David Strohm" w:date="2019-10-15T20:08:00Z">
        <w:r>
          <w:rPr>
            <w:rFonts w:ascii="Arial" w:hAnsi="Arial"/>
            <w:color w:val="333333"/>
            <w:sz w:val="20"/>
            <w:szCs w:val="20"/>
            <w:lang w:val="de-CH"/>
          </w:rPr>
          <w:t>+</w:t>
        </w:r>
      </w:ins>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49 </w:t>
      </w:r>
      <w:del w:id="150" w:author="David Strohm" w:date="2019-10-15T20:08:00Z">
        <w:r>
          <w:rPr>
            <w:rFonts w:ascii="Arial" w:hAnsi="Arial"/>
            <w:color w:val="333333"/>
            <w:sz w:val="20"/>
            <w:szCs w:val="20"/>
            <w:lang w:val="de-CH"/>
          </w:rPr>
          <w:delText>0 (</w:delText>
        </w:r>
      </w:del>
      <w:del w:id="151" w:author="TA " w:date="2019-10-16T08:11:27Z">
        <w:r>
          <w:rPr>
            <w:rFonts w:ascii="Arial" w:hAnsi="Arial"/>
            <w:color w:val="333333"/>
            <w:sz w:val="20"/>
            <w:szCs w:val="20"/>
            <w:lang w:val="de-CH"/>
          </w:rPr>
          <w:delText>30</w:delText>
        </w:r>
      </w:del>
      <w:del w:id="152" w:author="David Strohm" w:date="2019-10-15T20:08:00Z">
        <w:r>
          <w:rPr>
            <w:rFonts w:ascii="Arial" w:hAnsi="Arial"/>
            <w:color w:val="333333"/>
            <w:sz w:val="20"/>
            <w:szCs w:val="20"/>
            <w:lang w:val="de-CH"/>
          </w:rPr>
          <w:delText>)</w:delText>
        </w:r>
      </w:del>
      <w:del w:id="153" w:author="TA " w:date="2019-10-16T08:11:27Z">
        <w:r>
          <w:rPr>
            <w:rFonts w:ascii="Arial" w:hAnsi="Arial"/>
            <w:color w:val="333333"/>
            <w:sz w:val="20"/>
            <w:szCs w:val="20"/>
            <w:lang w:val="de-CH"/>
          </w:rPr>
          <w:delText xml:space="preserve"> 6154749</w:delText>
        </w:r>
      </w:del>
      <w:ins w:id="154" w:author="TA " w:date="2019-10-16T08:11:30Z">
        <w:r>
          <w:rPr>
            <w:rFonts w:ascii="Arial" w:hAnsi="Arial"/>
            <w:color w:val="333333"/>
            <w:sz w:val="20"/>
            <w:szCs w:val="20"/>
            <w:lang w:val="de-CH"/>
          </w:rPr>
          <w:t>1721892705</w:t>
        </w:r>
      </w:ins>
      <w:r>
        <w:rPr>
          <w:rFonts w:ascii="Arial" w:hAnsi="Arial"/>
          <w:color w:val="333333"/>
          <w:sz w:val="20"/>
          <w:szCs w:val="20"/>
          <w:lang w:val="de-CH"/>
          <w:rPrChange w:id="0" w:author="David Strohm" w:date="2019-10-15T19:56:00Z">
            <w:rPr>
              <w:sz w:val="20"/>
              <w:szCs w:val="20"/>
              <w:rFonts w:ascii="Arial" w:hAnsi="Arial"/>
              <w:color w:val="333333"/>
              <w:lang w:val="en-US"/>
            </w:rPr>
          </w:rPrChange>
        </w:rPr>
        <w:t xml:space="preserve"> / </w:t>
      </w:r>
      <w:hyperlink r:id="rId7">
        <w:r>
          <w:rPr>
            <w:rStyle w:val="Internetverknpfung"/>
            <w:rFonts w:ascii="Arial" w:hAnsi="Arial"/>
            <w:color w:val="333333"/>
            <w:sz w:val="20"/>
            <w:szCs w:val="20"/>
            <w:lang w:val="de-CH"/>
            <w:rPrChange w:id="0" w:author="TA " w:date="2019-10-16T08:13:00Z"/>
          </w:rPr>
          <w:t>press@groupglobal3000.de</w:t>
        </w:r>
      </w:hyperlink>
      <w:hyperlink r:id="rId8">
        <w:ins w:id="157" w:author="TA " w:date="2019-10-16T08:13:00Z">
          <w:r>
            <w:rPr>
              <w:rFonts w:ascii="Arial" w:hAnsi="Arial"/>
              <w:color w:val="333333"/>
              <w:sz w:val="20"/>
              <w:szCs w:val="20"/>
              <w:lang w:val="de-CH"/>
            </w:rPr>
            <w:br/>
          </w:r>
        </w:ins>
      </w:hyperlink>
      <w:ins w:id="158" w:author="TA " w:date="2019-10-16T08:13:00Z">
        <w:r>
          <w:rPr>
            <w:rFonts w:ascii="Arial" w:hAnsi="Arial"/>
            <w:color w:val="333333"/>
            <w:sz w:val="20"/>
            <w:szCs w:val="20"/>
            <w:lang w:val="de-CH"/>
          </w:rPr>
          <w:t>Foto https://my.hidrive.com/lnk/BaEAToxK</w:t>
        </w:r>
      </w:ins>
    </w:p>
    <w:p>
      <w:pPr>
        <w:pStyle w:val="Normal"/>
        <w:rPr>
          <w:rFonts w:ascii="Arial" w:hAnsi="Arial"/>
          <w:sz w:val="20"/>
          <w:szCs w:val="20"/>
          <w:lang w:val="de-CH"/>
        </w:rPr>
      </w:pPr>
      <w:r>
        <w:rPr>
          <w:rFonts w:ascii="Arial" w:hAnsi="Arial"/>
          <w:sz w:val="20"/>
          <w:szCs w:val="20"/>
          <w:lang w:val="de-CH"/>
        </w:rPr>
      </w:r>
    </w:p>
    <w:p>
      <w:pPr>
        <w:pStyle w:val="Normal"/>
        <w:jc w:val="both"/>
        <w:rPr>
          <w:del w:id="160" w:author="TA " w:date="2019-10-16T08:13:30Z"/>
        </w:rPr>
      </w:pPr>
      <w:del w:id="159" w:author="TA " w:date="2019-10-16T08:13:30Z">
        <w:r>
          <w:rPr>
            <w:rFonts w:cs="Arial" w:ascii="Arial" w:hAnsi="Arial"/>
            <w:i/>
            <w:color w:val="FF0000"/>
          </w:rPr>
          <w:delText>Wenn vorhanden, fügen Sie der Pressemitteilung hochwertiges Bildmaterial bei.</w:delText>
        </w:r>
      </w:del>
    </w:p>
    <w:p>
      <w:pPr>
        <w:pStyle w:val="Normal"/>
        <w:jc w:val="both"/>
        <w:rPr>
          <w:rFonts w:ascii="Arial" w:hAnsi="Arial" w:cs="Arial"/>
          <w:i/>
          <w:i/>
          <w:color w:val="FF0000"/>
          <w:del w:id="162" w:author="TA " w:date="2019-10-16T08:13:30Z"/>
        </w:rPr>
      </w:pPr>
      <w:del w:id="161" w:author="TA " w:date="2019-10-16T08:13:30Z">
        <w:r>
          <w:rPr>
            <w:rFonts w:cs="Arial" w:ascii="Arial" w:hAnsi="Arial"/>
            <w:i/>
            <w:color w:val="FF0000"/>
          </w:rPr>
        </w:r>
      </w:del>
    </w:p>
    <w:p>
      <w:pPr>
        <w:pStyle w:val="Normal"/>
        <w:jc w:val="both"/>
        <w:rPr>
          <w:rFonts w:ascii="Arial" w:hAnsi="Arial" w:cs="Arial"/>
          <w:i/>
          <w:i/>
          <w:color w:val="FF0000"/>
          <w:del w:id="164" w:author="David Strohm" w:date="2019-10-15T20:08:00Z"/>
        </w:rPr>
      </w:pPr>
      <w:del w:id="163" w:author="David Strohm" w:date="2019-10-15T20:08:00Z">
        <w:r>
          <w:rPr>
            <w:rFonts w:cs="Arial" w:ascii="Arial" w:hAnsi="Arial"/>
            <w:i/>
            <w:color w:val="FF0000"/>
          </w:rPr>
        </w:r>
      </w:del>
    </w:p>
    <w:p>
      <w:pPr>
        <w:pStyle w:val="Normal"/>
        <w:jc w:val="both"/>
        <w:rPr>
          <w:rFonts w:ascii="Arial" w:hAnsi="Arial" w:cs="Arial"/>
          <w:i/>
          <w:i/>
          <w:color w:val="FF0000"/>
          <w:del w:id="166" w:author="David Strohm" w:date="2019-10-15T20:08:00Z"/>
        </w:rPr>
      </w:pPr>
      <w:del w:id="165" w:author="David Strohm" w:date="2019-10-15T20:08:00Z">
        <w:r>
          <w:rPr>
            <w:rFonts w:cs="Arial" w:ascii="Arial" w:hAnsi="Arial"/>
            <w:i/>
            <w:color w:val="FF0000"/>
          </w:rPr>
        </w:r>
      </w:del>
    </w:p>
    <w:p>
      <w:pPr>
        <w:pStyle w:val="Normal"/>
        <w:jc w:val="both"/>
        <w:rPr>
          <w:rFonts w:ascii="Arial" w:hAnsi="Arial" w:cs="Arial"/>
          <w:i/>
          <w:i/>
          <w:color w:val="FF0000"/>
          <w:del w:id="168" w:author="David Strohm" w:date="2019-10-15T20:08:00Z"/>
        </w:rPr>
      </w:pPr>
      <w:del w:id="167" w:author="David Strohm" w:date="2019-10-15T20:08:00Z">
        <w:r>
          <w:rPr>
            <w:rFonts w:cs="Arial" w:ascii="Arial" w:hAnsi="Arial"/>
            <w:i/>
            <w:color w:val="FF0000"/>
          </w:rPr>
        </w:r>
      </w:del>
    </w:p>
    <w:p>
      <w:pPr>
        <w:pStyle w:val="Normal"/>
        <w:jc w:val="both"/>
        <w:rPr/>
      </w:pPr>
      <w:r>
        <w:rPr/>
      </w:r>
    </w:p>
    <w:sectPr>
      <w:footerReference w:type="default" r:id="rId9"/>
      <w:type w:val="nextPage"/>
      <w:pgSz w:w="11906" w:h="16838"/>
      <w:pgMar w:left="851" w:right="851" w:header="0" w:top="0" w:footer="895" w:bottom="952"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Times">
    <w:altName w:val="Times New Roman"/>
    <w:charset w:val="00"/>
    <w:family w:val="roman"/>
    <w:pitch w:val="variable"/>
  </w:font>
  <w:font w:name="Courier">
    <w:altName w:val="Courier New"/>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Tahoma">
    <w:charset w:val="00"/>
    <w:family w:val="roman"/>
    <w:pitch w:val="variable"/>
  </w:font>
  <w:font w:name="Arial">
    <w:charset w:val="00"/>
    <w:family w:val="roman"/>
    <w:pitch w:val="variable"/>
  </w:font>
  <w:font w:name="Verdana">
    <w:charset w:val="01"/>
    <w:family w:val="swiss"/>
    <w:pitch w:val="variable"/>
  </w:font>
  <w:font w:name="Verdan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pBdr>
        <w:top w:val="single" w:sz="4" w:space="1" w:color="000000"/>
      </w:pBdr>
      <w:spacing w:lineRule="auto" w:line="264"/>
      <w:rPr>
        <w:rFonts w:ascii="Verdana" w:hAnsi="Verdana" w:cs="Verdana"/>
        <w:color w:val="000000"/>
        <w:sz w:val="18"/>
        <w:szCs w:val="18"/>
        <w:del w:id="170" w:author="TA " w:date="2019-10-16T08:18:15Z"/>
      </w:rPr>
    </w:pPr>
    <w:r>
      <w:rPr>
        <w:rFonts w:cs="Verdana" w:ascii="Verdana" w:hAnsi="Verdana"/>
        <w:color w:val="000000"/>
        <w:sz w:val="18"/>
        <w:szCs w:val="18"/>
      </w:rPr>
      <w:t xml:space="preserve">Die Berliner Galerie Group Global 3000 </w:t>
    </w:r>
    <w:ins w:id="169" w:author="TA " w:date="2019-10-16T08:29:01Z">
      <w:r>
        <w:rPr>
          <w:rFonts w:cs="Verdana" w:ascii="Verdana" w:hAnsi="Verdana"/>
          <w:color w:val="000000"/>
          <w:sz w:val="18"/>
          <w:szCs w:val="18"/>
        </w:rPr>
        <w:t xml:space="preserve">e.V. </w:t>
      </w:r>
    </w:ins>
    <w:r>
      <w:rPr>
        <w:rFonts w:cs="Verdana" w:ascii="Verdana" w:hAnsi="Verdana"/>
        <w:color w:val="000000"/>
        <w:sz w:val="18"/>
        <w:szCs w:val="18"/>
      </w:rPr>
      <w:t xml:space="preserve">– GG3 – stellt Themen der Nachhaltigkeit in den Mittelpunkt und erzeugt künstlerische Perspektiven mit großer Vielfalt. Die Galerie verbindet Kunst und Wissenschaft, organisiert Fachvorträge, lädt zu Dialogen zwischen Künstlern, Experten und Besuchern ein. </w:t>
    </w:r>
  </w:p>
  <w:p>
    <w:pPr>
      <w:pStyle w:val="Normal"/>
      <w:widowControl w:val="false"/>
      <w:pBdr>
        <w:top w:val="single" w:sz="4" w:space="1" w:color="000000"/>
      </w:pBdr>
      <w:spacing w:lineRule="auto" w:line="264"/>
      <w:rPr>
        <w:rFonts w:ascii="Verdana" w:hAnsi="Verdana" w:cs="Verdana"/>
        <w:color w:val="000000"/>
        <w:sz w:val="18"/>
        <w:szCs w:val="18"/>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50"/>
  <w:revisionView w:insDel="0" w:formatting="0"/>
  <w:defaultTabStop w:val="708"/>
  <w:compat/>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de-CH" w:eastAsia="de-CH"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4216c"/>
    <w:pPr>
      <w:widowControl/>
      <w:bidi w:val="0"/>
      <w:jc w:val="left"/>
    </w:pPr>
    <w:rPr>
      <w:rFonts w:ascii="Cambria" w:hAnsi="Cambria" w:eastAsia="MS Minngs" w:cs="Times New Roman"/>
      <w:color w:val="auto"/>
      <w:kern w:val="0"/>
      <w:sz w:val="24"/>
      <w:szCs w:val="24"/>
      <w:lang w:val="de-DE" w:eastAsia="de-DE" w:bidi="ar-SA"/>
    </w:rPr>
  </w:style>
  <w:style w:type="paragraph" w:styleId="Berschrift2">
    <w:name w:val="Heading 2"/>
    <w:basedOn w:val="Normal"/>
    <w:link w:val="Heading2Char"/>
    <w:uiPriority w:val="99"/>
    <w:qFormat/>
    <w:rsid w:val="00362a51"/>
    <w:pPr>
      <w:spacing w:beforeAutospacing="1" w:afterAutospacing="1"/>
      <w:outlineLvl w:val="1"/>
    </w:pPr>
    <w:rPr>
      <w:rFonts w:ascii="Times" w:hAnsi="Times"/>
      <w:b/>
      <w:bCs/>
      <w:sz w:val="36"/>
      <w:szCs w:val="36"/>
      <w:lang w:val="en-US"/>
    </w:rPr>
  </w:style>
  <w:style w:type="character" w:styleId="DefaultParagraphFont" w:default="1">
    <w:name w:val="Default Paragraph Font"/>
    <w:uiPriority w:val="99"/>
    <w:semiHidden/>
    <w:qFormat/>
    <w:rPr/>
  </w:style>
  <w:style w:type="character" w:styleId="Heading2Char" w:customStyle="1">
    <w:name w:val="Heading 2 Char"/>
    <w:basedOn w:val="DefaultParagraphFont"/>
    <w:link w:val="Heading2"/>
    <w:uiPriority w:val="99"/>
    <w:qFormat/>
    <w:locked/>
    <w:rsid w:val="00362a51"/>
    <w:rPr>
      <w:rFonts w:ascii="Times" w:hAnsi="Times" w:cs="Times New Roman"/>
      <w:b/>
      <w:bCs/>
      <w:sz w:val="36"/>
      <w:szCs w:val="36"/>
    </w:rPr>
  </w:style>
  <w:style w:type="character" w:styleId="Appleconvertedspace" w:customStyle="1">
    <w:name w:val="apple-converted-space"/>
    <w:basedOn w:val="DefaultParagraphFont"/>
    <w:uiPriority w:val="99"/>
    <w:qFormat/>
    <w:rsid w:val="00362a51"/>
    <w:rPr>
      <w:rFonts w:cs="Times New Roman"/>
    </w:rPr>
  </w:style>
  <w:style w:type="character" w:styleId="Internetverknpfung">
    <w:name w:val="Internetverknüpfung"/>
    <w:basedOn w:val="DefaultParagraphFont"/>
    <w:uiPriority w:val="99"/>
    <w:rsid w:val="00362a51"/>
    <w:rPr>
      <w:rFonts w:cs="Times New Roman"/>
      <w:color w:val="0000FF"/>
      <w:u w:val="single"/>
    </w:rPr>
  </w:style>
  <w:style w:type="character" w:styleId="Strong">
    <w:name w:val="Strong"/>
    <w:basedOn w:val="DefaultParagraphFont"/>
    <w:uiPriority w:val="99"/>
    <w:qFormat/>
    <w:rsid w:val="00362a51"/>
    <w:rPr>
      <w:rFonts w:cs="Times New Roman"/>
      <w:b/>
      <w:bCs/>
    </w:rPr>
  </w:style>
  <w:style w:type="character" w:styleId="HTMLPreformattedChar" w:customStyle="1">
    <w:name w:val="HTML Preformatted Char"/>
    <w:basedOn w:val="DefaultParagraphFont"/>
    <w:link w:val="HTMLPreformatted"/>
    <w:uiPriority w:val="99"/>
    <w:semiHidden/>
    <w:qFormat/>
    <w:locked/>
    <w:rsid w:val="00a23371"/>
    <w:rPr>
      <w:rFonts w:ascii="Courier" w:hAnsi="Courier" w:cs="Courier"/>
      <w:sz w:val="20"/>
      <w:szCs w:val="20"/>
    </w:rPr>
  </w:style>
  <w:style w:type="character" w:styleId="Betont">
    <w:name w:val="Betont"/>
    <w:basedOn w:val="DefaultParagraphFont"/>
    <w:uiPriority w:val="99"/>
    <w:qFormat/>
    <w:rsid w:val="0005214b"/>
    <w:rPr>
      <w:rFonts w:cs="Times New Roman"/>
      <w:i/>
      <w:iCs/>
    </w:rPr>
  </w:style>
  <w:style w:type="character" w:styleId="FollowedHyperlink">
    <w:name w:val="FollowedHyperlink"/>
    <w:basedOn w:val="DefaultParagraphFont"/>
    <w:uiPriority w:val="99"/>
    <w:semiHidden/>
    <w:qFormat/>
    <w:rsid w:val="0005214b"/>
    <w:rPr>
      <w:rFonts w:cs="Times New Roman"/>
      <w:color w:val="800080"/>
      <w:u w:val="single"/>
    </w:rPr>
  </w:style>
  <w:style w:type="character" w:styleId="HeaderChar" w:customStyle="1">
    <w:name w:val="Header Char"/>
    <w:basedOn w:val="DefaultParagraphFont"/>
    <w:link w:val="Header"/>
    <w:uiPriority w:val="99"/>
    <w:qFormat/>
    <w:locked/>
    <w:rsid w:val="00436b01"/>
    <w:rPr>
      <w:rFonts w:cs="Times New Roman"/>
      <w:lang w:val="de-DE"/>
    </w:rPr>
  </w:style>
  <w:style w:type="character" w:styleId="FooterChar" w:customStyle="1">
    <w:name w:val="Footer Char"/>
    <w:basedOn w:val="DefaultParagraphFont"/>
    <w:link w:val="Footer"/>
    <w:uiPriority w:val="99"/>
    <w:qFormat/>
    <w:locked/>
    <w:rsid w:val="00436b01"/>
    <w:rPr>
      <w:rFonts w:cs="Times New Roman"/>
      <w:lang w:val="de-DE"/>
    </w:rPr>
  </w:style>
  <w:style w:type="character" w:styleId="Pagenumber">
    <w:name w:val="page number"/>
    <w:basedOn w:val="DefaultParagraphFont"/>
    <w:uiPriority w:val="99"/>
    <w:semiHidden/>
    <w:qFormat/>
    <w:rsid w:val="00523f9e"/>
    <w:rPr>
      <w:rFonts w:cs="Times New Roman"/>
    </w:rPr>
  </w:style>
  <w:style w:type="character" w:styleId="BalloonTextChar" w:customStyle="1">
    <w:name w:val="Balloon Text Char"/>
    <w:basedOn w:val="DefaultParagraphFont"/>
    <w:link w:val="BalloonText"/>
    <w:uiPriority w:val="99"/>
    <w:semiHidden/>
    <w:qFormat/>
    <w:rsid w:val="003f6a3e"/>
    <w:rPr>
      <w:rFonts w:ascii="Times New Roman" w:hAnsi="Times New Roman"/>
      <w:sz w:val="0"/>
      <w:szCs w:val="0"/>
      <w:lang w:val="de-DE" w:eastAsia="de-DE"/>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rmalWeb">
    <w:name w:val="Normal (Web)"/>
    <w:basedOn w:val="Normal"/>
    <w:uiPriority w:val="99"/>
    <w:semiHidden/>
    <w:qFormat/>
    <w:rsid w:val="00362a51"/>
    <w:pPr>
      <w:spacing w:beforeAutospacing="1" w:afterAutospacing="1"/>
    </w:pPr>
    <w:rPr>
      <w:rFonts w:ascii="Times" w:hAnsi="Times"/>
      <w:sz w:val="20"/>
      <w:szCs w:val="20"/>
      <w:lang w:val="en-US"/>
    </w:rPr>
  </w:style>
  <w:style w:type="paragraph" w:styleId="HTMLPreformatted">
    <w:name w:val="HTML Preformatted"/>
    <w:basedOn w:val="Normal"/>
    <w:link w:val="HTMLPreformattedChar"/>
    <w:uiPriority w:val="99"/>
    <w:semiHidden/>
    <w:qFormat/>
    <w:rsid w:val="00a23371"/>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w:hAnsi="Courier" w:cs="Courier"/>
      <w:sz w:val="20"/>
      <w:szCs w:val="20"/>
      <w:lang w:val="en-US"/>
    </w:rPr>
  </w:style>
  <w:style w:type="paragraph" w:styleId="Western" w:customStyle="1">
    <w:name w:val="western"/>
    <w:basedOn w:val="Normal"/>
    <w:uiPriority w:val="99"/>
    <w:qFormat/>
    <w:rsid w:val="0005214b"/>
    <w:pPr>
      <w:spacing w:beforeAutospacing="1" w:afterAutospacing="1"/>
    </w:pPr>
    <w:rPr>
      <w:rFonts w:ascii="Times" w:hAnsi="Times"/>
      <w:sz w:val="20"/>
      <w:szCs w:val="20"/>
      <w:lang w:val="en-US"/>
    </w:rPr>
  </w:style>
  <w:style w:type="paragraph" w:styleId="ListParagraph">
    <w:name w:val="List Paragraph"/>
    <w:basedOn w:val="Normal"/>
    <w:uiPriority w:val="99"/>
    <w:qFormat/>
    <w:rsid w:val="0005214b"/>
    <w:pPr>
      <w:spacing w:before="0" w:after="0"/>
      <w:ind w:left="720" w:hanging="0"/>
      <w:contextualSpacing/>
    </w:pPr>
    <w:rPr/>
  </w:style>
  <w:style w:type="paragraph" w:styleId="KopfundFuzeile">
    <w:name w:val="Kopf- und Fußzeile"/>
    <w:basedOn w:val="Normal"/>
    <w:qFormat/>
    <w:pPr/>
    <w:rPr/>
  </w:style>
  <w:style w:type="paragraph" w:styleId="Kopfzeile">
    <w:name w:val="Header"/>
    <w:basedOn w:val="Normal"/>
    <w:link w:val="HeaderChar"/>
    <w:uiPriority w:val="99"/>
    <w:rsid w:val="00436b01"/>
    <w:pPr>
      <w:tabs>
        <w:tab w:val="clear" w:pos="708"/>
        <w:tab w:val="center" w:pos="4703" w:leader="none"/>
        <w:tab w:val="right" w:pos="9406" w:leader="none"/>
      </w:tabs>
    </w:pPr>
    <w:rPr/>
  </w:style>
  <w:style w:type="paragraph" w:styleId="Fuzeile">
    <w:name w:val="Footer"/>
    <w:basedOn w:val="Normal"/>
    <w:link w:val="FooterChar"/>
    <w:uiPriority w:val="99"/>
    <w:rsid w:val="00436b01"/>
    <w:pPr>
      <w:tabs>
        <w:tab w:val="clear" w:pos="708"/>
        <w:tab w:val="center" w:pos="4703" w:leader="none"/>
        <w:tab w:val="right" w:pos="9406" w:leader="none"/>
      </w:tabs>
    </w:pPr>
    <w:rPr/>
  </w:style>
  <w:style w:type="paragraph" w:styleId="BalloonText">
    <w:name w:val="Balloon Text"/>
    <w:basedOn w:val="Normal"/>
    <w:link w:val="BalloonTextChar"/>
    <w:uiPriority w:val="99"/>
    <w:semiHidden/>
    <w:qFormat/>
    <w:rsid w:val="00d92ba8"/>
    <w:pPr/>
    <w:rPr>
      <w:rFonts w:ascii="Tahoma" w:hAnsi="Tahoma" w:cs="Tahoma"/>
      <w:sz w:val="16"/>
      <w:szCs w:val="16"/>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99"/>
    <w:rsid w:val="0087262b"/>
    <w:rPr>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roupglobal3000.de/de/sintflut-heute-2/" TargetMode="External"/><Relationship Id="rId3" Type="http://schemas.openxmlformats.org/officeDocument/2006/relationships/image" Target="media/image1.jpeg"/><Relationship Id="rId4" Type="http://schemas.openxmlformats.org/officeDocument/2006/relationships/hyperlink" Target="http://www.nachhaltig-berlin.de/" TargetMode="External"/><Relationship Id="rId5" Type="http://schemas.openxmlformats.org/officeDocument/2006/relationships/hyperlink" Target="https://www.footprintnetwork.org/" TargetMode="External"/><Relationship Id="rId6" Type="http://schemas.openxmlformats.org/officeDocument/2006/relationships/hyperlink" Target="http://www.groupglobal3000.de/de/sintflut-heute-2/" TargetMode="External"/><Relationship Id="rId7" Type="http://schemas.openxmlformats.org/officeDocument/2006/relationships/hyperlink" Target="mailto:press@groupglobal3000.de" TargetMode="External"/><Relationship Id="rId8" Type="http://schemas.openxmlformats.org/officeDocument/2006/relationships/hyperlink" Target=""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197</TotalTime>
  <Application>LibreOffice/6.3.1.2$Windows_X86_64 LibreOffice_project/b79626edf0065ac373bd1df5c28bd630b4424273</Application>
  <Pages>1</Pages>
  <Words>300</Words>
  <Characters>1997</Characters>
  <CharactersWithSpaces>2334</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2019-10-15T18:10:00Z</dcterms:created>
  <dc:creator>Klara Hartmann</dc:creator>
  <dc:description/>
  <dc:language>de-DE</dc:language>
  <cp:lastModifiedBy>TA </cp:lastModifiedBy>
  <cp:lastPrinted>2019-06-07T07:55:00Z</cp:lastPrinted>
  <dcterms:modified xsi:type="dcterms:W3CDTF">2019-10-16T11:51:46Z</dcterms:modified>
  <cp:revision>6</cp:revision>
  <dc:subject/>
  <dc:title>GG3 GROUP GLOBAL 3000       (Fonttyp wie Webseite)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